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5B577C7E" w14:textId="77777777" w:rsidTr="00D74AE1">
        <w:trPr>
          <w:trHeight w:hRule="exact" w:val="2948"/>
        </w:trPr>
        <w:tc>
          <w:tcPr>
            <w:tcW w:w="11185" w:type="dxa"/>
            <w:vAlign w:val="center"/>
          </w:tcPr>
          <w:p w14:paraId="4BE99720"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464FCDC2" w14:textId="77777777" w:rsidR="008972C3" w:rsidRDefault="008972C3" w:rsidP="003274DB"/>
    <w:p w14:paraId="7E955919" w14:textId="77777777" w:rsidR="00D74AE1" w:rsidRDefault="00D74AE1" w:rsidP="003274DB"/>
    <w:p w14:paraId="42881B2E" w14:textId="6210008F" w:rsidR="0093492E" w:rsidRDefault="0026038D" w:rsidP="0026038D">
      <w:pPr>
        <w:pStyle w:val="Documentnumber"/>
      </w:pPr>
      <w:r>
        <w:t>1</w:t>
      </w:r>
      <w:r w:rsidR="00F3433C">
        <w:t>039</w:t>
      </w:r>
    </w:p>
    <w:p w14:paraId="7A877A5D" w14:textId="77777777" w:rsidR="0026038D" w:rsidRDefault="0026038D" w:rsidP="003274DB"/>
    <w:p w14:paraId="70329198" w14:textId="0091DDC2" w:rsidR="00F3433C" w:rsidRPr="00F3433C" w:rsidRDefault="00F3433C" w:rsidP="00F3433C">
      <w:pPr>
        <w:pStyle w:val="Documentname"/>
        <w:rPr>
          <w:bCs/>
          <w:lang w:val="en-US"/>
        </w:rPr>
      </w:pPr>
      <w:r w:rsidRPr="00F3433C">
        <w:rPr>
          <w:bCs/>
          <w:lang w:val="en-US"/>
        </w:rPr>
        <w:t>Designing Solar Power</w:t>
      </w:r>
      <w:r>
        <w:rPr>
          <w:bCs/>
          <w:lang w:val="en-US"/>
        </w:rPr>
        <w:t xml:space="preserve"> Systems for Aids to Navigation</w:t>
      </w:r>
    </w:p>
    <w:p w14:paraId="5F087000" w14:textId="77777777" w:rsidR="00F3433C" w:rsidRPr="00F3433C" w:rsidRDefault="00F3433C" w:rsidP="00F3433C">
      <w:pPr>
        <w:pStyle w:val="Documentname"/>
        <w:rPr>
          <w:bCs/>
          <w:lang w:val="en-US"/>
        </w:rPr>
      </w:pPr>
    </w:p>
    <w:p w14:paraId="3A6E4D01" w14:textId="7394AEC8" w:rsidR="00776004" w:rsidRPr="00ED4450" w:rsidRDefault="00F3433C" w:rsidP="00F3433C">
      <w:pPr>
        <w:pStyle w:val="Documentname"/>
      </w:pPr>
      <w:r w:rsidRPr="00F3433C">
        <w:rPr>
          <w:bCs/>
          <w:lang w:val="en-US"/>
        </w:rPr>
        <w:t xml:space="preserve">(Solar Sizing </w:t>
      </w:r>
      <w:r w:rsidR="008C71A5">
        <w:rPr>
          <w:bCs/>
          <w:lang w:val="en-US"/>
        </w:rPr>
        <w:t>Tool</w:t>
      </w:r>
      <w:r w:rsidRPr="00F3433C">
        <w:rPr>
          <w:bCs/>
          <w:lang w:val="en-US"/>
        </w:rPr>
        <w:t>)</w:t>
      </w:r>
    </w:p>
    <w:p w14:paraId="348CE5B9" w14:textId="77777777" w:rsidR="00CF49CC" w:rsidRDefault="00CF49CC" w:rsidP="00D74AE1"/>
    <w:p w14:paraId="1C55B331" w14:textId="77777777" w:rsidR="004E0BBB" w:rsidRDefault="004E0BBB" w:rsidP="00D74AE1"/>
    <w:p w14:paraId="1EC80F22" w14:textId="77777777" w:rsidR="004E0BBB" w:rsidRDefault="004E0BBB" w:rsidP="00D74AE1"/>
    <w:p w14:paraId="7BF944E5" w14:textId="77777777" w:rsidR="004E0BBB" w:rsidRDefault="004E0BBB" w:rsidP="00D74AE1"/>
    <w:p w14:paraId="24D4F237" w14:textId="77777777" w:rsidR="004E0BBB" w:rsidRDefault="004E0BBB" w:rsidP="00D74AE1"/>
    <w:p w14:paraId="185CE68C" w14:textId="77777777" w:rsidR="004E0BBB" w:rsidRDefault="004E0BBB" w:rsidP="00D74AE1"/>
    <w:p w14:paraId="3F055609" w14:textId="77777777" w:rsidR="004E0BBB" w:rsidRDefault="004E0BBB" w:rsidP="00D74AE1"/>
    <w:p w14:paraId="4AC2748E" w14:textId="77777777" w:rsidR="004E0BBB" w:rsidRDefault="004E0BBB" w:rsidP="00D74AE1"/>
    <w:p w14:paraId="20FE4AE6" w14:textId="77777777" w:rsidR="004E0BBB" w:rsidRDefault="004E0BBB" w:rsidP="00D74AE1"/>
    <w:p w14:paraId="568C0ED4" w14:textId="77777777" w:rsidR="004E0BBB" w:rsidRDefault="004E0BBB" w:rsidP="00D74AE1"/>
    <w:p w14:paraId="5621BA79" w14:textId="77777777" w:rsidR="004E0BBB" w:rsidRDefault="004E0BBB" w:rsidP="00D74AE1"/>
    <w:p w14:paraId="66FB9D87" w14:textId="77777777" w:rsidR="004E0BBB" w:rsidRDefault="004E0BBB" w:rsidP="00D74AE1"/>
    <w:p w14:paraId="5DD7419F" w14:textId="77777777" w:rsidR="004E0BBB" w:rsidRDefault="004E0BBB" w:rsidP="00D74AE1"/>
    <w:p w14:paraId="25FD5B16" w14:textId="77777777" w:rsidR="004E0BBB" w:rsidRDefault="004E0BBB" w:rsidP="00D74AE1"/>
    <w:p w14:paraId="039C2B2B" w14:textId="77777777" w:rsidR="004E0BBB" w:rsidRDefault="004E0BBB" w:rsidP="00D74AE1"/>
    <w:p w14:paraId="1930D1BD" w14:textId="77777777" w:rsidR="004E0BBB" w:rsidRDefault="004E0BBB" w:rsidP="00D74AE1"/>
    <w:p w14:paraId="554EB0B3" w14:textId="77777777" w:rsidR="004E0BBB" w:rsidRDefault="004E0BBB" w:rsidP="00D74AE1"/>
    <w:p w14:paraId="46DD984C" w14:textId="77777777" w:rsidR="004E0BBB" w:rsidRDefault="004E0BBB" w:rsidP="00D74AE1"/>
    <w:p w14:paraId="3E286A36" w14:textId="77777777" w:rsidR="004E0BBB" w:rsidRDefault="004E0BBB" w:rsidP="00D74AE1"/>
    <w:p w14:paraId="2F7F61D9" w14:textId="3D3AD595" w:rsidR="004E0BBB" w:rsidRDefault="004E0BBB" w:rsidP="004E0BBB">
      <w:pPr>
        <w:pStyle w:val="Editionnumber"/>
      </w:pPr>
      <w:r>
        <w:t xml:space="preserve">Edition </w:t>
      </w:r>
      <w:r w:rsidR="00EE557B">
        <w:t>2</w:t>
      </w:r>
      <w:r>
        <w:t>.0</w:t>
      </w:r>
    </w:p>
    <w:p w14:paraId="44D99F91" w14:textId="1F4727C5" w:rsidR="004E0BBB" w:rsidRDefault="00600C2B" w:rsidP="004E0BBB">
      <w:pPr>
        <w:pStyle w:val="Documentdate"/>
      </w:pPr>
      <w:del w:id="2" w:author="Adam Hay" w:date="2017-03-29T23:08:00Z">
        <w:r w:rsidDel="00325987">
          <w:lastRenderedPageBreak/>
          <w:delText>D</w:delText>
        </w:r>
        <w:r w:rsidR="00F3433C" w:rsidDel="00325987">
          <w:delText>ecember 2004</w:delText>
        </w:r>
      </w:del>
      <w:ins w:id="3" w:author="Adam Hay" w:date="2017-03-29T23:29:00Z">
        <w:r w:rsidR="00C14C37">
          <w:t>June</w:t>
        </w:r>
      </w:ins>
      <w:ins w:id="4" w:author="Adam Hay" w:date="2017-03-29T23:08:00Z">
        <w:r w:rsidR="00C14C37">
          <w:t xml:space="preserve"> 2017</w:t>
        </w:r>
      </w:ins>
    </w:p>
    <w:p w14:paraId="6BCB606E"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43F453B"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5B4BE2C" w14:textId="77777777" w:rsidTr="005E4659">
        <w:tc>
          <w:tcPr>
            <w:tcW w:w="1908" w:type="dxa"/>
          </w:tcPr>
          <w:p w14:paraId="3A4FF094" w14:textId="77777777" w:rsidR="00914E26" w:rsidRPr="00460028" w:rsidRDefault="00914E26" w:rsidP="00414698">
            <w:pPr>
              <w:pStyle w:val="Tableheading"/>
            </w:pPr>
            <w:r w:rsidRPr="00460028">
              <w:t>Date</w:t>
            </w:r>
          </w:p>
        </w:tc>
        <w:tc>
          <w:tcPr>
            <w:tcW w:w="3576" w:type="dxa"/>
          </w:tcPr>
          <w:p w14:paraId="27CD3941" w14:textId="77777777" w:rsidR="00914E26" w:rsidRPr="00460028" w:rsidRDefault="00914E26" w:rsidP="00414698">
            <w:pPr>
              <w:pStyle w:val="Tableheading"/>
            </w:pPr>
            <w:r w:rsidRPr="00460028">
              <w:t>Page / Section Revised</w:t>
            </w:r>
          </w:p>
        </w:tc>
        <w:tc>
          <w:tcPr>
            <w:tcW w:w="5001" w:type="dxa"/>
          </w:tcPr>
          <w:p w14:paraId="071A4424" w14:textId="77777777" w:rsidR="00914E26" w:rsidRPr="00460028" w:rsidRDefault="00914E26" w:rsidP="00414698">
            <w:pPr>
              <w:pStyle w:val="Tableheading"/>
            </w:pPr>
            <w:r w:rsidRPr="00460028">
              <w:t>Requirement for Revision</w:t>
            </w:r>
          </w:p>
        </w:tc>
      </w:tr>
      <w:tr w:rsidR="005E4659" w:rsidRPr="00460028" w14:paraId="475AE9C8" w14:textId="77777777" w:rsidTr="005E4659">
        <w:trPr>
          <w:trHeight w:val="851"/>
        </w:trPr>
        <w:tc>
          <w:tcPr>
            <w:tcW w:w="1908" w:type="dxa"/>
            <w:vAlign w:val="center"/>
          </w:tcPr>
          <w:p w14:paraId="51F04E16" w14:textId="3EACE775" w:rsidR="00914E26" w:rsidRPr="00C27E08" w:rsidRDefault="00EE557B" w:rsidP="00914E26">
            <w:pPr>
              <w:pStyle w:val="Tabletext"/>
            </w:pPr>
            <w:del w:id="5" w:author="Adam Hay" w:date="2017-03-29T23:29:00Z">
              <w:r w:rsidDel="00C14C37">
                <w:delText>31.03.2017</w:delText>
              </w:r>
            </w:del>
            <w:ins w:id="6" w:author="Adam Hay" w:date="2017-03-29T23:29:00Z">
              <w:r w:rsidR="00C14C37">
                <w:t>June 2017</w:t>
              </w:r>
            </w:ins>
          </w:p>
        </w:tc>
        <w:tc>
          <w:tcPr>
            <w:tcW w:w="3576" w:type="dxa"/>
            <w:vAlign w:val="center"/>
          </w:tcPr>
          <w:p w14:paraId="2F734BD2" w14:textId="77777777" w:rsidR="00EE557B" w:rsidRDefault="00EE557B" w:rsidP="00914E26">
            <w:pPr>
              <w:pStyle w:val="Tabletext"/>
            </w:pPr>
            <w:r>
              <w:t>Whole document</w:t>
            </w:r>
          </w:p>
          <w:p w14:paraId="626D79F8" w14:textId="77777777" w:rsidR="00EE557B" w:rsidRDefault="00EE557B" w:rsidP="00914E26">
            <w:pPr>
              <w:pStyle w:val="Tabletext"/>
            </w:pPr>
          </w:p>
          <w:p w14:paraId="0AF0935D" w14:textId="1A1B8445" w:rsidR="00914E26" w:rsidRPr="00C27E08" w:rsidRDefault="00EE557B" w:rsidP="00914E26">
            <w:pPr>
              <w:pStyle w:val="Tabletext"/>
            </w:pPr>
            <w:r>
              <w:t>Section 1</w:t>
            </w:r>
          </w:p>
        </w:tc>
        <w:tc>
          <w:tcPr>
            <w:tcW w:w="5001" w:type="dxa"/>
            <w:vAlign w:val="center"/>
          </w:tcPr>
          <w:p w14:paraId="1EEA35B8" w14:textId="4E3E4AA5" w:rsidR="00EE557B" w:rsidRDefault="00EE557B" w:rsidP="00EE557B">
            <w:pPr>
              <w:pStyle w:val="Tabletext"/>
            </w:pPr>
            <w:r>
              <w:t>Revision according to the update of the Excel-sheet (tool) at IALA Workshop 2017 in Koblenz</w:t>
            </w:r>
          </w:p>
          <w:p w14:paraId="4A520371" w14:textId="6FA4C36E" w:rsidR="00EE557B" w:rsidRPr="00460028" w:rsidRDefault="00EE557B" w:rsidP="00EE557B">
            <w:pPr>
              <w:pStyle w:val="Tabletext"/>
            </w:pPr>
            <w:r>
              <w:t>General information on solar technology and batteries added</w:t>
            </w:r>
          </w:p>
        </w:tc>
      </w:tr>
      <w:tr w:rsidR="005E4659" w:rsidRPr="00460028" w14:paraId="2B08E08C" w14:textId="77777777" w:rsidTr="005E4659">
        <w:trPr>
          <w:trHeight w:val="851"/>
        </w:trPr>
        <w:tc>
          <w:tcPr>
            <w:tcW w:w="1908" w:type="dxa"/>
            <w:vAlign w:val="center"/>
          </w:tcPr>
          <w:p w14:paraId="05C76E6F" w14:textId="75308BBB" w:rsidR="00914E26" w:rsidRPr="00460028" w:rsidRDefault="00914E26" w:rsidP="00914E26">
            <w:pPr>
              <w:pStyle w:val="Tabletext"/>
            </w:pPr>
          </w:p>
        </w:tc>
        <w:tc>
          <w:tcPr>
            <w:tcW w:w="3576" w:type="dxa"/>
            <w:vAlign w:val="center"/>
          </w:tcPr>
          <w:p w14:paraId="4EE44475" w14:textId="77777777" w:rsidR="00914E26" w:rsidRPr="00460028" w:rsidRDefault="00914E26" w:rsidP="00914E26">
            <w:pPr>
              <w:pStyle w:val="Tabletext"/>
            </w:pPr>
          </w:p>
        </w:tc>
        <w:tc>
          <w:tcPr>
            <w:tcW w:w="5001" w:type="dxa"/>
            <w:vAlign w:val="center"/>
          </w:tcPr>
          <w:p w14:paraId="262315D2" w14:textId="77777777" w:rsidR="00914E26" w:rsidRPr="00460028" w:rsidRDefault="00914E26" w:rsidP="00914E26">
            <w:pPr>
              <w:pStyle w:val="Tabletext"/>
            </w:pPr>
          </w:p>
        </w:tc>
      </w:tr>
      <w:tr w:rsidR="005E4659" w:rsidRPr="00460028" w14:paraId="7D447020" w14:textId="77777777" w:rsidTr="005E4659">
        <w:trPr>
          <w:trHeight w:val="851"/>
        </w:trPr>
        <w:tc>
          <w:tcPr>
            <w:tcW w:w="1908" w:type="dxa"/>
            <w:vAlign w:val="center"/>
          </w:tcPr>
          <w:p w14:paraId="0E9B2ABC" w14:textId="77777777" w:rsidR="00914E26" w:rsidRPr="00460028" w:rsidRDefault="00914E26" w:rsidP="00914E26">
            <w:pPr>
              <w:pStyle w:val="Tabletext"/>
            </w:pPr>
          </w:p>
        </w:tc>
        <w:tc>
          <w:tcPr>
            <w:tcW w:w="3576" w:type="dxa"/>
            <w:vAlign w:val="center"/>
          </w:tcPr>
          <w:p w14:paraId="71C339E6" w14:textId="77777777" w:rsidR="00914E26" w:rsidRPr="00460028" w:rsidRDefault="00914E26" w:rsidP="00914E26">
            <w:pPr>
              <w:pStyle w:val="Tabletext"/>
            </w:pPr>
          </w:p>
        </w:tc>
        <w:tc>
          <w:tcPr>
            <w:tcW w:w="5001" w:type="dxa"/>
            <w:vAlign w:val="center"/>
          </w:tcPr>
          <w:p w14:paraId="699110F5" w14:textId="77777777" w:rsidR="00914E26" w:rsidRPr="00460028" w:rsidRDefault="00914E26" w:rsidP="00914E26">
            <w:pPr>
              <w:pStyle w:val="Tabletext"/>
            </w:pPr>
          </w:p>
        </w:tc>
      </w:tr>
      <w:tr w:rsidR="005E4659" w:rsidRPr="00460028" w14:paraId="53D6BA19" w14:textId="77777777" w:rsidTr="005E4659">
        <w:trPr>
          <w:trHeight w:val="851"/>
        </w:trPr>
        <w:tc>
          <w:tcPr>
            <w:tcW w:w="1908" w:type="dxa"/>
            <w:vAlign w:val="center"/>
          </w:tcPr>
          <w:p w14:paraId="458E75C2" w14:textId="77777777" w:rsidR="00914E26" w:rsidRPr="00460028" w:rsidRDefault="00914E26" w:rsidP="00914E26">
            <w:pPr>
              <w:pStyle w:val="Tabletext"/>
            </w:pPr>
          </w:p>
        </w:tc>
        <w:tc>
          <w:tcPr>
            <w:tcW w:w="3576" w:type="dxa"/>
            <w:vAlign w:val="center"/>
          </w:tcPr>
          <w:p w14:paraId="05487051" w14:textId="77777777" w:rsidR="00914E26" w:rsidRPr="00460028" w:rsidRDefault="00914E26" w:rsidP="00914E26">
            <w:pPr>
              <w:pStyle w:val="Tabletext"/>
            </w:pPr>
          </w:p>
        </w:tc>
        <w:tc>
          <w:tcPr>
            <w:tcW w:w="5001" w:type="dxa"/>
            <w:vAlign w:val="center"/>
          </w:tcPr>
          <w:p w14:paraId="470988ED" w14:textId="77777777" w:rsidR="00914E26" w:rsidRPr="00460028" w:rsidRDefault="00914E26" w:rsidP="00914E26">
            <w:pPr>
              <w:pStyle w:val="Tabletext"/>
            </w:pPr>
          </w:p>
        </w:tc>
      </w:tr>
      <w:tr w:rsidR="005E4659" w:rsidRPr="00460028" w14:paraId="1B0D6B35" w14:textId="77777777" w:rsidTr="005E4659">
        <w:trPr>
          <w:trHeight w:val="851"/>
        </w:trPr>
        <w:tc>
          <w:tcPr>
            <w:tcW w:w="1908" w:type="dxa"/>
            <w:vAlign w:val="center"/>
          </w:tcPr>
          <w:p w14:paraId="6FAE2E4A" w14:textId="77777777" w:rsidR="00914E26" w:rsidRPr="00460028" w:rsidRDefault="00914E26" w:rsidP="00914E26">
            <w:pPr>
              <w:pStyle w:val="Tabletext"/>
            </w:pPr>
          </w:p>
        </w:tc>
        <w:tc>
          <w:tcPr>
            <w:tcW w:w="3576" w:type="dxa"/>
            <w:vAlign w:val="center"/>
          </w:tcPr>
          <w:p w14:paraId="0832CB97" w14:textId="77777777" w:rsidR="00914E26" w:rsidRPr="00460028" w:rsidRDefault="00914E26" w:rsidP="00914E26">
            <w:pPr>
              <w:pStyle w:val="Tabletext"/>
            </w:pPr>
          </w:p>
        </w:tc>
        <w:tc>
          <w:tcPr>
            <w:tcW w:w="5001" w:type="dxa"/>
            <w:vAlign w:val="center"/>
          </w:tcPr>
          <w:p w14:paraId="1FB91954" w14:textId="77777777" w:rsidR="00914E26" w:rsidRPr="00460028" w:rsidRDefault="00914E26" w:rsidP="00914E26">
            <w:pPr>
              <w:pStyle w:val="Tabletext"/>
            </w:pPr>
          </w:p>
        </w:tc>
      </w:tr>
      <w:tr w:rsidR="005E4659" w:rsidRPr="00460028" w14:paraId="7EA02F48" w14:textId="77777777" w:rsidTr="005E4659">
        <w:trPr>
          <w:trHeight w:val="851"/>
        </w:trPr>
        <w:tc>
          <w:tcPr>
            <w:tcW w:w="1908" w:type="dxa"/>
            <w:vAlign w:val="center"/>
          </w:tcPr>
          <w:p w14:paraId="6CD692DD" w14:textId="77777777" w:rsidR="00914E26" w:rsidRPr="00460028" w:rsidRDefault="00914E26" w:rsidP="00914E26">
            <w:pPr>
              <w:pStyle w:val="Tabletext"/>
            </w:pPr>
          </w:p>
        </w:tc>
        <w:tc>
          <w:tcPr>
            <w:tcW w:w="3576" w:type="dxa"/>
            <w:vAlign w:val="center"/>
          </w:tcPr>
          <w:p w14:paraId="7ECD147A" w14:textId="77777777" w:rsidR="00914E26" w:rsidRPr="00460028" w:rsidRDefault="00914E26" w:rsidP="00914E26">
            <w:pPr>
              <w:pStyle w:val="Tabletext"/>
            </w:pPr>
          </w:p>
        </w:tc>
        <w:tc>
          <w:tcPr>
            <w:tcW w:w="5001" w:type="dxa"/>
            <w:vAlign w:val="center"/>
          </w:tcPr>
          <w:p w14:paraId="1C97979D" w14:textId="77777777" w:rsidR="00914E26" w:rsidRPr="00460028" w:rsidRDefault="00914E26" w:rsidP="00914E26">
            <w:pPr>
              <w:pStyle w:val="Tabletext"/>
            </w:pPr>
          </w:p>
        </w:tc>
      </w:tr>
      <w:tr w:rsidR="005E4659" w:rsidRPr="00460028" w14:paraId="683BCE5C" w14:textId="77777777" w:rsidTr="005E4659">
        <w:trPr>
          <w:trHeight w:val="851"/>
        </w:trPr>
        <w:tc>
          <w:tcPr>
            <w:tcW w:w="1908" w:type="dxa"/>
            <w:vAlign w:val="center"/>
          </w:tcPr>
          <w:p w14:paraId="6242E7C6" w14:textId="77777777" w:rsidR="00914E26" w:rsidRPr="00460028" w:rsidRDefault="00914E26" w:rsidP="00914E26">
            <w:pPr>
              <w:pStyle w:val="Tabletext"/>
            </w:pPr>
          </w:p>
        </w:tc>
        <w:tc>
          <w:tcPr>
            <w:tcW w:w="3576" w:type="dxa"/>
            <w:vAlign w:val="center"/>
          </w:tcPr>
          <w:p w14:paraId="3BC27245" w14:textId="77777777" w:rsidR="00914E26" w:rsidRPr="00460028" w:rsidRDefault="00914E26" w:rsidP="00914E26">
            <w:pPr>
              <w:pStyle w:val="Tabletext"/>
            </w:pPr>
          </w:p>
        </w:tc>
        <w:tc>
          <w:tcPr>
            <w:tcW w:w="5001" w:type="dxa"/>
            <w:vAlign w:val="center"/>
          </w:tcPr>
          <w:p w14:paraId="2DA684A7" w14:textId="77777777" w:rsidR="00914E26" w:rsidRPr="00460028" w:rsidRDefault="00914E26" w:rsidP="00914E26">
            <w:pPr>
              <w:pStyle w:val="Tabletext"/>
            </w:pPr>
          </w:p>
        </w:tc>
      </w:tr>
    </w:tbl>
    <w:p w14:paraId="59689B80" w14:textId="77777777" w:rsidR="00914E26" w:rsidRDefault="00914E26" w:rsidP="00D74AE1"/>
    <w:p w14:paraId="1D2275EA"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407FD7A" w14:textId="77777777" w:rsidR="001E49CD" w:rsidRDefault="004A4EC4">
      <w:pPr>
        <w:pStyle w:val="TOC1"/>
        <w:rPr>
          <w:ins w:id="7" w:author="Adam Hay" w:date="2017-03-29T23:59:00Z"/>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8" w:author="Adam Hay" w:date="2017-03-29T23:59:00Z">
        <w:r w:rsidR="001E49CD">
          <w:t>1</w:t>
        </w:r>
        <w:r w:rsidR="001E49CD">
          <w:rPr>
            <w:rFonts w:eastAsiaTheme="minorEastAsia"/>
            <w:b w:val="0"/>
            <w:color w:val="auto"/>
            <w:lang w:val="en-AU" w:eastAsia="en-AU"/>
          </w:rPr>
          <w:tab/>
        </w:r>
        <w:r w:rsidR="001E49CD">
          <w:t>INTRODUCTION</w:t>
        </w:r>
        <w:r w:rsidR="001E49CD">
          <w:tab/>
        </w:r>
        <w:r w:rsidR="001E49CD">
          <w:fldChar w:fldCharType="begin"/>
        </w:r>
        <w:r w:rsidR="001E49CD">
          <w:instrText xml:space="preserve"> PAGEREF _Toc478595282 \h </w:instrText>
        </w:r>
      </w:ins>
      <w:r w:rsidR="001E49CD">
        <w:fldChar w:fldCharType="separate"/>
      </w:r>
      <w:ins w:id="9" w:author="Adam Hay" w:date="2017-03-29T23:59:00Z">
        <w:r w:rsidR="001E49CD">
          <w:t>5</w:t>
        </w:r>
        <w:r w:rsidR="001E49CD">
          <w:fldChar w:fldCharType="end"/>
        </w:r>
      </w:ins>
    </w:p>
    <w:p w14:paraId="51941520" w14:textId="77777777" w:rsidR="001E49CD" w:rsidRDefault="001E49CD">
      <w:pPr>
        <w:pStyle w:val="TOC2"/>
        <w:rPr>
          <w:ins w:id="10" w:author="Adam Hay" w:date="2017-03-29T23:59:00Z"/>
          <w:rFonts w:eastAsiaTheme="minorEastAsia"/>
          <w:color w:val="auto"/>
          <w:lang w:val="en-AU" w:eastAsia="en-AU"/>
        </w:rPr>
      </w:pPr>
      <w:ins w:id="11" w:author="Adam Hay" w:date="2017-03-29T23:59:00Z">
        <w:r>
          <w:t>1.1</w:t>
        </w:r>
        <w:r>
          <w:rPr>
            <w:rFonts w:eastAsiaTheme="minorEastAsia"/>
            <w:color w:val="auto"/>
            <w:lang w:val="en-AU" w:eastAsia="en-AU"/>
          </w:rPr>
          <w:tab/>
        </w:r>
        <w:r>
          <w:t>General Information on Solar technology</w:t>
        </w:r>
        <w:r>
          <w:tab/>
        </w:r>
        <w:r>
          <w:fldChar w:fldCharType="begin"/>
        </w:r>
        <w:r>
          <w:instrText xml:space="preserve"> PAGEREF _Toc478595283 \h </w:instrText>
        </w:r>
      </w:ins>
      <w:r>
        <w:fldChar w:fldCharType="separate"/>
      </w:r>
      <w:ins w:id="12" w:author="Adam Hay" w:date="2017-03-29T23:59:00Z">
        <w:r>
          <w:t>5</w:t>
        </w:r>
        <w:r>
          <w:fldChar w:fldCharType="end"/>
        </w:r>
      </w:ins>
    </w:p>
    <w:p w14:paraId="38FB445E" w14:textId="77777777" w:rsidR="001E49CD" w:rsidRDefault="001E49CD">
      <w:pPr>
        <w:pStyle w:val="TOC3"/>
        <w:tabs>
          <w:tab w:val="left" w:pos="1134"/>
          <w:tab w:val="right" w:leader="dot" w:pos="10195"/>
        </w:tabs>
        <w:rPr>
          <w:ins w:id="13" w:author="Adam Hay" w:date="2017-03-29T23:59:00Z"/>
          <w:rFonts w:eastAsiaTheme="minorEastAsia"/>
          <w:noProof/>
          <w:sz w:val="22"/>
          <w:lang w:val="en-AU" w:eastAsia="en-AU"/>
        </w:rPr>
      </w:pPr>
      <w:ins w:id="14" w:author="Adam Hay" w:date="2017-03-29T23:59:00Z">
        <w:r w:rsidRPr="00B66A22">
          <w:rPr>
            <w:noProof/>
          </w:rPr>
          <w:t>1.1.1</w:t>
        </w:r>
        <w:r>
          <w:rPr>
            <w:rFonts w:eastAsiaTheme="minorEastAsia"/>
            <w:noProof/>
            <w:sz w:val="22"/>
            <w:lang w:val="en-AU" w:eastAsia="en-AU"/>
          </w:rPr>
          <w:tab/>
        </w:r>
        <w:r>
          <w:rPr>
            <w:noProof/>
          </w:rPr>
          <w:t>Types of solar cells</w:t>
        </w:r>
        <w:r>
          <w:rPr>
            <w:noProof/>
          </w:rPr>
          <w:tab/>
        </w:r>
        <w:r>
          <w:rPr>
            <w:noProof/>
          </w:rPr>
          <w:fldChar w:fldCharType="begin"/>
        </w:r>
        <w:r>
          <w:rPr>
            <w:noProof/>
          </w:rPr>
          <w:instrText xml:space="preserve"> PAGEREF _Toc478595284 \h </w:instrText>
        </w:r>
      </w:ins>
      <w:r>
        <w:rPr>
          <w:noProof/>
        </w:rPr>
      </w:r>
      <w:r>
        <w:rPr>
          <w:noProof/>
        </w:rPr>
        <w:fldChar w:fldCharType="separate"/>
      </w:r>
      <w:ins w:id="15" w:author="Adam Hay" w:date="2017-03-29T23:59:00Z">
        <w:r>
          <w:rPr>
            <w:noProof/>
          </w:rPr>
          <w:t>5</w:t>
        </w:r>
        <w:r>
          <w:rPr>
            <w:noProof/>
          </w:rPr>
          <w:fldChar w:fldCharType="end"/>
        </w:r>
      </w:ins>
    </w:p>
    <w:p w14:paraId="1A7A9887" w14:textId="77777777" w:rsidR="001E49CD" w:rsidRDefault="001E49CD">
      <w:pPr>
        <w:pStyle w:val="TOC3"/>
        <w:tabs>
          <w:tab w:val="left" w:pos="1134"/>
          <w:tab w:val="right" w:leader="dot" w:pos="10195"/>
        </w:tabs>
        <w:rPr>
          <w:ins w:id="16" w:author="Adam Hay" w:date="2017-03-29T23:59:00Z"/>
          <w:rFonts w:eastAsiaTheme="minorEastAsia"/>
          <w:noProof/>
          <w:sz w:val="22"/>
          <w:lang w:val="en-AU" w:eastAsia="en-AU"/>
        </w:rPr>
      </w:pPr>
      <w:ins w:id="17" w:author="Adam Hay" w:date="2017-03-29T23:59:00Z">
        <w:r w:rsidRPr="00B66A22">
          <w:rPr>
            <w:noProof/>
          </w:rPr>
          <w:t>1.1.2</w:t>
        </w:r>
        <w:r>
          <w:rPr>
            <w:rFonts w:eastAsiaTheme="minorEastAsia"/>
            <w:noProof/>
            <w:sz w:val="22"/>
            <w:lang w:val="en-AU" w:eastAsia="en-AU"/>
          </w:rPr>
          <w:tab/>
        </w:r>
        <w:r>
          <w:rPr>
            <w:noProof/>
          </w:rPr>
          <w:t>Lifespan</w:t>
        </w:r>
        <w:r>
          <w:rPr>
            <w:noProof/>
          </w:rPr>
          <w:tab/>
        </w:r>
        <w:r>
          <w:rPr>
            <w:noProof/>
          </w:rPr>
          <w:fldChar w:fldCharType="begin"/>
        </w:r>
        <w:r>
          <w:rPr>
            <w:noProof/>
          </w:rPr>
          <w:instrText xml:space="preserve"> PAGEREF _Toc478595285 \h </w:instrText>
        </w:r>
      </w:ins>
      <w:r>
        <w:rPr>
          <w:noProof/>
        </w:rPr>
      </w:r>
      <w:r>
        <w:rPr>
          <w:noProof/>
        </w:rPr>
        <w:fldChar w:fldCharType="separate"/>
      </w:r>
      <w:ins w:id="18" w:author="Adam Hay" w:date="2017-03-29T23:59:00Z">
        <w:r>
          <w:rPr>
            <w:noProof/>
          </w:rPr>
          <w:t>6</w:t>
        </w:r>
        <w:r>
          <w:rPr>
            <w:noProof/>
          </w:rPr>
          <w:fldChar w:fldCharType="end"/>
        </w:r>
      </w:ins>
    </w:p>
    <w:p w14:paraId="6C3A265E" w14:textId="77777777" w:rsidR="001E49CD" w:rsidRDefault="001E49CD">
      <w:pPr>
        <w:pStyle w:val="TOC3"/>
        <w:tabs>
          <w:tab w:val="left" w:pos="1134"/>
          <w:tab w:val="right" w:leader="dot" w:pos="10195"/>
        </w:tabs>
        <w:rPr>
          <w:ins w:id="19" w:author="Adam Hay" w:date="2017-03-29T23:59:00Z"/>
          <w:rFonts w:eastAsiaTheme="minorEastAsia"/>
          <w:noProof/>
          <w:sz w:val="22"/>
          <w:lang w:val="en-AU" w:eastAsia="en-AU"/>
        </w:rPr>
      </w:pPr>
      <w:ins w:id="20" w:author="Adam Hay" w:date="2017-03-29T23:59:00Z">
        <w:r w:rsidRPr="00B66A22">
          <w:rPr>
            <w:noProof/>
          </w:rPr>
          <w:t>1.1.3</w:t>
        </w:r>
        <w:r>
          <w:rPr>
            <w:rFonts w:eastAsiaTheme="minorEastAsia"/>
            <w:noProof/>
            <w:sz w:val="22"/>
            <w:lang w:val="en-AU" w:eastAsia="en-AU"/>
          </w:rPr>
          <w:tab/>
        </w:r>
        <w:r>
          <w:rPr>
            <w:noProof/>
          </w:rPr>
          <w:t>Current - Voltage Curve</w:t>
        </w:r>
        <w:r>
          <w:rPr>
            <w:noProof/>
          </w:rPr>
          <w:tab/>
        </w:r>
        <w:r>
          <w:rPr>
            <w:noProof/>
          </w:rPr>
          <w:fldChar w:fldCharType="begin"/>
        </w:r>
        <w:r>
          <w:rPr>
            <w:noProof/>
          </w:rPr>
          <w:instrText xml:space="preserve"> PAGEREF _Toc478595286 \h </w:instrText>
        </w:r>
      </w:ins>
      <w:r>
        <w:rPr>
          <w:noProof/>
        </w:rPr>
      </w:r>
      <w:r>
        <w:rPr>
          <w:noProof/>
        </w:rPr>
        <w:fldChar w:fldCharType="separate"/>
      </w:r>
      <w:ins w:id="21" w:author="Adam Hay" w:date="2017-03-29T23:59:00Z">
        <w:r>
          <w:rPr>
            <w:noProof/>
          </w:rPr>
          <w:t>7</w:t>
        </w:r>
        <w:r>
          <w:rPr>
            <w:noProof/>
          </w:rPr>
          <w:fldChar w:fldCharType="end"/>
        </w:r>
      </w:ins>
    </w:p>
    <w:p w14:paraId="0DDECE40" w14:textId="77777777" w:rsidR="001E49CD" w:rsidRDefault="001E49CD">
      <w:pPr>
        <w:pStyle w:val="TOC3"/>
        <w:tabs>
          <w:tab w:val="left" w:pos="1134"/>
          <w:tab w:val="right" w:leader="dot" w:pos="10195"/>
        </w:tabs>
        <w:rPr>
          <w:ins w:id="22" w:author="Adam Hay" w:date="2017-03-29T23:59:00Z"/>
          <w:rFonts w:eastAsiaTheme="minorEastAsia"/>
          <w:noProof/>
          <w:sz w:val="22"/>
          <w:lang w:val="en-AU" w:eastAsia="en-AU"/>
        </w:rPr>
      </w:pPr>
      <w:ins w:id="23" w:author="Adam Hay" w:date="2017-03-29T23:59:00Z">
        <w:r>
          <w:rPr>
            <w:noProof/>
          </w:rPr>
          <w:t>1.1.4</w:t>
        </w:r>
        <w:r>
          <w:rPr>
            <w:rFonts w:eastAsiaTheme="minorEastAsia"/>
            <w:noProof/>
            <w:sz w:val="22"/>
            <w:lang w:val="en-AU" w:eastAsia="en-AU"/>
          </w:rPr>
          <w:tab/>
        </w:r>
        <w:r>
          <w:rPr>
            <w:noProof/>
          </w:rPr>
          <w:t>Temperature Influence</w:t>
        </w:r>
        <w:r>
          <w:rPr>
            <w:noProof/>
          </w:rPr>
          <w:tab/>
        </w:r>
        <w:r>
          <w:rPr>
            <w:noProof/>
          </w:rPr>
          <w:fldChar w:fldCharType="begin"/>
        </w:r>
        <w:r>
          <w:rPr>
            <w:noProof/>
          </w:rPr>
          <w:instrText xml:space="preserve"> PAGEREF _Toc478595287 \h </w:instrText>
        </w:r>
      </w:ins>
      <w:r>
        <w:rPr>
          <w:noProof/>
        </w:rPr>
      </w:r>
      <w:r>
        <w:rPr>
          <w:noProof/>
        </w:rPr>
        <w:fldChar w:fldCharType="separate"/>
      </w:r>
      <w:ins w:id="24" w:author="Adam Hay" w:date="2017-03-29T23:59:00Z">
        <w:r>
          <w:rPr>
            <w:noProof/>
          </w:rPr>
          <w:t>7</w:t>
        </w:r>
        <w:r>
          <w:rPr>
            <w:noProof/>
          </w:rPr>
          <w:fldChar w:fldCharType="end"/>
        </w:r>
      </w:ins>
    </w:p>
    <w:p w14:paraId="379B2885" w14:textId="77777777" w:rsidR="001E49CD" w:rsidRDefault="001E49CD">
      <w:pPr>
        <w:pStyle w:val="TOC3"/>
        <w:tabs>
          <w:tab w:val="left" w:pos="1134"/>
          <w:tab w:val="right" w:leader="dot" w:pos="10195"/>
        </w:tabs>
        <w:rPr>
          <w:ins w:id="25" w:author="Adam Hay" w:date="2017-03-29T23:59:00Z"/>
          <w:rFonts w:eastAsiaTheme="minorEastAsia"/>
          <w:noProof/>
          <w:sz w:val="22"/>
          <w:lang w:val="en-AU" w:eastAsia="en-AU"/>
        </w:rPr>
      </w:pPr>
      <w:ins w:id="26" w:author="Adam Hay" w:date="2017-03-29T23:59:00Z">
        <w:r w:rsidRPr="00B66A22">
          <w:rPr>
            <w:noProof/>
          </w:rPr>
          <w:t>1.1.5</w:t>
        </w:r>
        <w:r>
          <w:rPr>
            <w:rFonts w:eastAsiaTheme="minorEastAsia"/>
            <w:noProof/>
            <w:sz w:val="22"/>
            <w:lang w:val="en-AU" w:eastAsia="en-AU"/>
          </w:rPr>
          <w:tab/>
        </w:r>
        <w:r>
          <w:rPr>
            <w:noProof/>
          </w:rPr>
          <w:t>Thermal Characteristics</w:t>
        </w:r>
        <w:r>
          <w:rPr>
            <w:noProof/>
          </w:rPr>
          <w:tab/>
        </w:r>
        <w:r>
          <w:rPr>
            <w:noProof/>
          </w:rPr>
          <w:fldChar w:fldCharType="begin"/>
        </w:r>
        <w:r>
          <w:rPr>
            <w:noProof/>
          </w:rPr>
          <w:instrText xml:space="preserve"> PAGEREF _Toc478595288 \h </w:instrText>
        </w:r>
      </w:ins>
      <w:r>
        <w:rPr>
          <w:noProof/>
        </w:rPr>
      </w:r>
      <w:r>
        <w:rPr>
          <w:noProof/>
        </w:rPr>
        <w:fldChar w:fldCharType="separate"/>
      </w:r>
      <w:ins w:id="27" w:author="Adam Hay" w:date="2017-03-29T23:59:00Z">
        <w:r>
          <w:rPr>
            <w:noProof/>
          </w:rPr>
          <w:t>8</w:t>
        </w:r>
        <w:r>
          <w:rPr>
            <w:noProof/>
          </w:rPr>
          <w:fldChar w:fldCharType="end"/>
        </w:r>
      </w:ins>
    </w:p>
    <w:p w14:paraId="566E43CB" w14:textId="77777777" w:rsidR="001E49CD" w:rsidRDefault="001E49CD">
      <w:pPr>
        <w:pStyle w:val="TOC3"/>
        <w:tabs>
          <w:tab w:val="left" w:pos="1134"/>
          <w:tab w:val="right" w:leader="dot" w:pos="10195"/>
        </w:tabs>
        <w:rPr>
          <w:ins w:id="28" w:author="Adam Hay" w:date="2017-03-29T23:59:00Z"/>
          <w:rFonts w:eastAsiaTheme="minorEastAsia"/>
          <w:noProof/>
          <w:sz w:val="22"/>
          <w:lang w:val="en-AU" w:eastAsia="en-AU"/>
        </w:rPr>
      </w:pPr>
      <w:ins w:id="29" w:author="Adam Hay" w:date="2017-03-29T23:59:00Z">
        <w:r w:rsidRPr="00B66A22">
          <w:rPr>
            <w:noProof/>
          </w:rPr>
          <w:t>1.1.6</w:t>
        </w:r>
        <w:r>
          <w:rPr>
            <w:rFonts w:eastAsiaTheme="minorEastAsia"/>
            <w:noProof/>
            <w:sz w:val="22"/>
            <w:lang w:val="en-AU" w:eastAsia="en-AU"/>
          </w:rPr>
          <w:tab/>
        </w:r>
        <w:r>
          <w:rPr>
            <w:noProof/>
          </w:rPr>
          <w:t>Solar Panel Orientation</w:t>
        </w:r>
        <w:r>
          <w:rPr>
            <w:noProof/>
          </w:rPr>
          <w:tab/>
        </w:r>
        <w:r>
          <w:rPr>
            <w:noProof/>
          </w:rPr>
          <w:fldChar w:fldCharType="begin"/>
        </w:r>
        <w:r>
          <w:rPr>
            <w:noProof/>
          </w:rPr>
          <w:instrText xml:space="preserve"> PAGEREF _Toc478595289 \h </w:instrText>
        </w:r>
      </w:ins>
      <w:r>
        <w:rPr>
          <w:noProof/>
        </w:rPr>
      </w:r>
      <w:r>
        <w:rPr>
          <w:noProof/>
        </w:rPr>
        <w:fldChar w:fldCharType="separate"/>
      </w:r>
      <w:ins w:id="30" w:author="Adam Hay" w:date="2017-03-29T23:59:00Z">
        <w:r>
          <w:rPr>
            <w:noProof/>
          </w:rPr>
          <w:t>8</w:t>
        </w:r>
        <w:r>
          <w:rPr>
            <w:noProof/>
          </w:rPr>
          <w:fldChar w:fldCharType="end"/>
        </w:r>
      </w:ins>
    </w:p>
    <w:p w14:paraId="5F2B958A" w14:textId="77777777" w:rsidR="001E49CD" w:rsidRDefault="001E49CD">
      <w:pPr>
        <w:pStyle w:val="TOC2"/>
        <w:rPr>
          <w:ins w:id="31" w:author="Adam Hay" w:date="2017-03-29T23:59:00Z"/>
          <w:rFonts w:eastAsiaTheme="minorEastAsia"/>
          <w:color w:val="auto"/>
          <w:lang w:val="en-AU" w:eastAsia="en-AU"/>
        </w:rPr>
      </w:pPr>
      <w:ins w:id="32" w:author="Adam Hay" w:date="2017-03-29T23:59:00Z">
        <w:r>
          <w:t>1.2</w:t>
        </w:r>
        <w:r>
          <w:rPr>
            <w:rFonts w:eastAsiaTheme="minorEastAsia"/>
            <w:color w:val="auto"/>
            <w:lang w:val="en-AU" w:eastAsia="en-AU"/>
          </w:rPr>
          <w:tab/>
        </w:r>
        <w:r>
          <w:t>General Information on Batteries</w:t>
        </w:r>
        <w:r>
          <w:tab/>
        </w:r>
        <w:r>
          <w:fldChar w:fldCharType="begin"/>
        </w:r>
        <w:r>
          <w:instrText xml:space="preserve"> PAGEREF _Toc478595290 \h </w:instrText>
        </w:r>
      </w:ins>
      <w:r>
        <w:fldChar w:fldCharType="separate"/>
      </w:r>
      <w:ins w:id="33" w:author="Adam Hay" w:date="2017-03-29T23:59:00Z">
        <w:r>
          <w:t>9</w:t>
        </w:r>
        <w:r>
          <w:fldChar w:fldCharType="end"/>
        </w:r>
      </w:ins>
    </w:p>
    <w:p w14:paraId="2614C453" w14:textId="77777777" w:rsidR="001E49CD" w:rsidRDefault="001E49CD">
      <w:pPr>
        <w:pStyle w:val="TOC3"/>
        <w:tabs>
          <w:tab w:val="left" w:pos="1134"/>
          <w:tab w:val="right" w:leader="dot" w:pos="10195"/>
        </w:tabs>
        <w:rPr>
          <w:ins w:id="34" w:author="Adam Hay" w:date="2017-03-29T23:59:00Z"/>
          <w:rFonts w:eastAsiaTheme="minorEastAsia"/>
          <w:noProof/>
          <w:sz w:val="22"/>
          <w:lang w:val="en-AU" w:eastAsia="en-AU"/>
        </w:rPr>
      </w:pPr>
      <w:ins w:id="35" w:author="Adam Hay" w:date="2017-03-29T23:59:00Z">
        <w:r>
          <w:rPr>
            <w:noProof/>
          </w:rPr>
          <w:t>1.2.1</w:t>
        </w:r>
        <w:r>
          <w:rPr>
            <w:rFonts w:eastAsiaTheme="minorEastAsia"/>
            <w:noProof/>
            <w:sz w:val="22"/>
            <w:lang w:val="en-AU" w:eastAsia="en-AU"/>
          </w:rPr>
          <w:tab/>
        </w:r>
        <w:r>
          <w:rPr>
            <w:noProof/>
          </w:rPr>
          <w:t>Minimum and Maximum Capacity</w:t>
        </w:r>
        <w:r>
          <w:rPr>
            <w:noProof/>
          </w:rPr>
          <w:tab/>
        </w:r>
        <w:r>
          <w:rPr>
            <w:noProof/>
          </w:rPr>
          <w:fldChar w:fldCharType="begin"/>
        </w:r>
        <w:r>
          <w:rPr>
            <w:noProof/>
          </w:rPr>
          <w:instrText xml:space="preserve"> PAGEREF _Toc478595291 \h </w:instrText>
        </w:r>
      </w:ins>
      <w:r>
        <w:rPr>
          <w:noProof/>
        </w:rPr>
      </w:r>
      <w:r>
        <w:rPr>
          <w:noProof/>
        </w:rPr>
        <w:fldChar w:fldCharType="separate"/>
      </w:r>
      <w:ins w:id="36" w:author="Adam Hay" w:date="2017-03-29T23:59:00Z">
        <w:r>
          <w:rPr>
            <w:noProof/>
          </w:rPr>
          <w:t>9</w:t>
        </w:r>
        <w:r>
          <w:rPr>
            <w:noProof/>
          </w:rPr>
          <w:fldChar w:fldCharType="end"/>
        </w:r>
      </w:ins>
    </w:p>
    <w:p w14:paraId="05BC5AEE" w14:textId="77777777" w:rsidR="001E49CD" w:rsidRDefault="001E49CD">
      <w:pPr>
        <w:pStyle w:val="TOC3"/>
        <w:tabs>
          <w:tab w:val="left" w:pos="1134"/>
          <w:tab w:val="right" w:leader="dot" w:pos="10195"/>
        </w:tabs>
        <w:rPr>
          <w:ins w:id="37" w:author="Adam Hay" w:date="2017-03-29T23:59:00Z"/>
          <w:rFonts w:eastAsiaTheme="minorEastAsia"/>
          <w:noProof/>
          <w:sz w:val="22"/>
          <w:lang w:val="en-AU" w:eastAsia="en-AU"/>
        </w:rPr>
      </w:pPr>
      <w:ins w:id="38" w:author="Adam Hay" w:date="2017-03-29T23:59:00Z">
        <w:r>
          <w:rPr>
            <w:noProof/>
          </w:rPr>
          <w:t>1.2.2</w:t>
        </w:r>
        <w:r>
          <w:rPr>
            <w:rFonts w:eastAsiaTheme="minorEastAsia"/>
            <w:noProof/>
            <w:sz w:val="22"/>
            <w:lang w:val="en-AU" w:eastAsia="en-AU"/>
          </w:rPr>
          <w:tab/>
        </w:r>
        <w:r>
          <w:rPr>
            <w:noProof/>
          </w:rPr>
          <w:t>Autonomy time</w:t>
        </w:r>
        <w:r>
          <w:rPr>
            <w:noProof/>
          </w:rPr>
          <w:tab/>
        </w:r>
        <w:r>
          <w:rPr>
            <w:noProof/>
          </w:rPr>
          <w:fldChar w:fldCharType="begin"/>
        </w:r>
        <w:r>
          <w:rPr>
            <w:noProof/>
          </w:rPr>
          <w:instrText xml:space="preserve"> PAGEREF _Toc478595292 \h </w:instrText>
        </w:r>
      </w:ins>
      <w:r>
        <w:rPr>
          <w:noProof/>
        </w:rPr>
      </w:r>
      <w:r>
        <w:rPr>
          <w:noProof/>
        </w:rPr>
        <w:fldChar w:fldCharType="separate"/>
      </w:r>
      <w:ins w:id="39" w:author="Adam Hay" w:date="2017-03-29T23:59:00Z">
        <w:r>
          <w:rPr>
            <w:noProof/>
          </w:rPr>
          <w:t>10</w:t>
        </w:r>
        <w:r>
          <w:rPr>
            <w:noProof/>
          </w:rPr>
          <w:fldChar w:fldCharType="end"/>
        </w:r>
      </w:ins>
    </w:p>
    <w:p w14:paraId="25F90779" w14:textId="77777777" w:rsidR="001E49CD" w:rsidRDefault="001E49CD">
      <w:pPr>
        <w:pStyle w:val="TOC1"/>
        <w:rPr>
          <w:ins w:id="40" w:author="Adam Hay" w:date="2017-03-29T23:59:00Z"/>
          <w:rFonts w:eastAsiaTheme="minorEastAsia"/>
          <w:b w:val="0"/>
          <w:color w:val="auto"/>
          <w:lang w:val="en-AU" w:eastAsia="en-AU"/>
        </w:rPr>
      </w:pPr>
      <w:ins w:id="41" w:author="Adam Hay" w:date="2017-03-29T23:59:00Z">
        <w:r>
          <w:t>2</w:t>
        </w:r>
        <w:r>
          <w:rPr>
            <w:rFonts w:eastAsiaTheme="minorEastAsia"/>
            <w:b w:val="0"/>
            <w:color w:val="auto"/>
            <w:lang w:val="en-AU" w:eastAsia="en-AU"/>
          </w:rPr>
          <w:tab/>
        </w:r>
        <w:r>
          <w:t>INPUT DATA</w:t>
        </w:r>
        <w:r>
          <w:tab/>
        </w:r>
        <w:r>
          <w:fldChar w:fldCharType="begin"/>
        </w:r>
        <w:r>
          <w:instrText xml:space="preserve"> PAGEREF _Toc478595293 \h </w:instrText>
        </w:r>
      </w:ins>
      <w:r>
        <w:fldChar w:fldCharType="separate"/>
      </w:r>
      <w:ins w:id="42" w:author="Adam Hay" w:date="2017-03-29T23:59:00Z">
        <w:r>
          <w:t>10</w:t>
        </w:r>
        <w:r>
          <w:fldChar w:fldCharType="end"/>
        </w:r>
      </w:ins>
    </w:p>
    <w:p w14:paraId="5DA06A79" w14:textId="77777777" w:rsidR="001E49CD" w:rsidRDefault="001E49CD">
      <w:pPr>
        <w:pStyle w:val="TOC2"/>
        <w:rPr>
          <w:ins w:id="43" w:author="Adam Hay" w:date="2017-03-29T23:59:00Z"/>
          <w:rFonts w:eastAsiaTheme="minorEastAsia"/>
          <w:color w:val="auto"/>
          <w:lang w:val="en-AU" w:eastAsia="en-AU"/>
        </w:rPr>
      </w:pPr>
      <w:ins w:id="44" w:author="Adam Hay" w:date="2017-03-29T23:59:00Z">
        <w:r>
          <w:t>2.1</w:t>
        </w:r>
        <w:r>
          <w:rPr>
            <w:rFonts w:eastAsiaTheme="minorEastAsia"/>
            <w:color w:val="auto"/>
            <w:lang w:val="en-AU" w:eastAsia="en-AU"/>
          </w:rPr>
          <w:tab/>
        </w:r>
        <w:r>
          <w:t>Solar Irradiation and duration of night</w:t>
        </w:r>
        <w:r>
          <w:tab/>
        </w:r>
        <w:r>
          <w:fldChar w:fldCharType="begin"/>
        </w:r>
        <w:r>
          <w:instrText xml:space="preserve"> PAGEREF _Toc478595294 \h </w:instrText>
        </w:r>
      </w:ins>
      <w:r>
        <w:fldChar w:fldCharType="separate"/>
      </w:r>
      <w:ins w:id="45" w:author="Adam Hay" w:date="2017-03-29T23:59:00Z">
        <w:r>
          <w:t>10</w:t>
        </w:r>
        <w:r>
          <w:fldChar w:fldCharType="end"/>
        </w:r>
      </w:ins>
    </w:p>
    <w:p w14:paraId="6E2182AA" w14:textId="77777777" w:rsidR="001E49CD" w:rsidRDefault="001E49CD">
      <w:pPr>
        <w:pStyle w:val="TOC2"/>
        <w:rPr>
          <w:ins w:id="46" w:author="Adam Hay" w:date="2017-03-29T23:59:00Z"/>
          <w:rFonts w:eastAsiaTheme="minorEastAsia"/>
          <w:color w:val="auto"/>
          <w:lang w:val="en-AU" w:eastAsia="en-AU"/>
        </w:rPr>
      </w:pPr>
      <w:ins w:id="47" w:author="Adam Hay" w:date="2017-03-29T23:59:00Z">
        <w:r>
          <w:t>2.2</w:t>
        </w:r>
        <w:r>
          <w:rPr>
            <w:rFonts w:eastAsiaTheme="minorEastAsia"/>
            <w:color w:val="auto"/>
            <w:lang w:val="en-AU" w:eastAsia="en-AU"/>
          </w:rPr>
          <w:tab/>
        </w:r>
        <w:r>
          <w:t>Latitude and Longitude</w:t>
        </w:r>
        <w:r>
          <w:tab/>
        </w:r>
        <w:r>
          <w:fldChar w:fldCharType="begin"/>
        </w:r>
        <w:r>
          <w:instrText xml:space="preserve"> PAGEREF _Toc478595295 \h </w:instrText>
        </w:r>
      </w:ins>
      <w:r>
        <w:fldChar w:fldCharType="separate"/>
      </w:r>
      <w:ins w:id="48" w:author="Adam Hay" w:date="2017-03-29T23:59:00Z">
        <w:r>
          <w:t>11</w:t>
        </w:r>
        <w:r>
          <w:fldChar w:fldCharType="end"/>
        </w:r>
      </w:ins>
    </w:p>
    <w:p w14:paraId="169EA461" w14:textId="77777777" w:rsidR="001E49CD" w:rsidRDefault="001E49CD">
      <w:pPr>
        <w:pStyle w:val="TOC2"/>
        <w:rPr>
          <w:ins w:id="49" w:author="Adam Hay" w:date="2017-03-29T23:59:00Z"/>
          <w:rFonts w:eastAsiaTheme="minorEastAsia"/>
          <w:color w:val="auto"/>
          <w:lang w:val="en-AU" w:eastAsia="en-AU"/>
        </w:rPr>
      </w:pPr>
      <w:ins w:id="50" w:author="Adam Hay" w:date="2017-03-29T23:59:00Z">
        <w:r>
          <w:t>2.3</w:t>
        </w:r>
        <w:r>
          <w:rPr>
            <w:rFonts w:eastAsiaTheme="minorEastAsia"/>
            <w:color w:val="auto"/>
            <w:lang w:val="en-AU" w:eastAsia="en-AU"/>
          </w:rPr>
          <w:tab/>
        </w:r>
        <w:r>
          <w:t>Orientation</w:t>
        </w:r>
        <w:r>
          <w:tab/>
        </w:r>
        <w:r>
          <w:fldChar w:fldCharType="begin"/>
        </w:r>
        <w:r>
          <w:instrText xml:space="preserve"> PAGEREF _Toc478595296 \h </w:instrText>
        </w:r>
      </w:ins>
      <w:r>
        <w:fldChar w:fldCharType="separate"/>
      </w:r>
      <w:ins w:id="51" w:author="Adam Hay" w:date="2017-03-29T23:59:00Z">
        <w:r>
          <w:t>11</w:t>
        </w:r>
        <w:r>
          <w:fldChar w:fldCharType="end"/>
        </w:r>
      </w:ins>
    </w:p>
    <w:p w14:paraId="5F14D103" w14:textId="77777777" w:rsidR="001E49CD" w:rsidRDefault="001E49CD">
      <w:pPr>
        <w:pStyle w:val="TOC2"/>
        <w:rPr>
          <w:ins w:id="52" w:author="Adam Hay" w:date="2017-03-29T23:59:00Z"/>
          <w:rFonts w:eastAsiaTheme="minorEastAsia"/>
          <w:color w:val="auto"/>
          <w:lang w:val="en-AU" w:eastAsia="en-AU"/>
        </w:rPr>
      </w:pPr>
      <w:ins w:id="53" w:author="Adam Hay" w:date="2017-03-29T23:59:00Z">
        <w:r>
          <w:t>2.4</w:t>
        </w:r>
        <w:r>
          <w:rPr>
            <w:rFonts w:eastAsiaTheme="minorEastAsia"/>
            <w:color w:val="auto"/>
            <w:lang w:val="en-AU" w:eastAsia="en-AU"/>
          </w:rPr>
          <w:tab/>
        </w:r>
        <w:r>
          <w:t>Voltage</w:t>
        </w:r>
        <w:r>
          <w:tab/>
        </w:r>
        <w:r>
          <w:fldChar w:fldCharType="begin"/>
        </w:r>
        <w:r>
          <w:instrText xml:space="preserve"> PAGEREF _Toc478595297 \h </w:instrText>
        </w:r>
      </w:ins>
      <w:r>
        <w:fldChar w:fldCharType="separate"/>
      </w:r>
      <w:ins w:id="54" w:author="Adam Hay" w:date="2017-03-29T23:59:00Z">
        <w:r>
          <w:t>11</w:t>
        </w:r>
        <w:r>
          <w:fldChar w:fldCharType="end"/>
        </w:r>
      </w:ins>
    </w:p>
    <w:p w14:paraId="3CA34DA3" w14:textId="77777777" w:rsidR="001E49CD" w:rsidRDefault="001E49CD">
      <w:pPr>
        <w:pStyle w:val="TOC2"/>
        <w:rPr>
          <w:ins w:id="55" w:author="Adam Hay" w:date="2017-03-29T23:59:00Z"/>
          <w:rFonts w:eastAsiaTheme="minorEastAsia"/>
          <w:color w:val="auto"/>
          <w:lang w:val="en-AU" w:eastAsia="en-AU"/>
        </w:rPr>
      </w:pPr>
      <w:ins w:id="56" w:author="Adam Hay" w:date="2017-03-29T23:59:00Z">
        <w:r>
          <w:t>2.5</w:t>
        </w:r>
        <w:r>
          <w:rPr>
            <w:rFonts w:eastAsiaTheme="minorEastAsia"/>
            <w:color w:val="auto"/>
            <w:lang w:val="en-AU" w:eastAsia="en-AU"/>
          </w:rPr>
          <w:tab/>
        </w:r>
        <w:r>
          <w:t>Electrical Loads</w:t>
        </w:r>
        <w:r>
          <w:tab/>
        </w:r>
        <w:r>
          <w:fldChar w:fldCharType="begin"/>
        </w:r>
        <w:r>
          <w:instrText xml:space="preserve"> PAGEREF _Toc478595298 \h </w:instrText>
        </w:r>
      </w:ins>
      <w:r>
        <w:fldChar w:fldCharType="separate"/>
      </w:r>
      <w:ins w:id="57" w:author="Adam Hay" w:date="2017-03-29T23:59:00Z">
        <w:r>
          <w:t>11</w:t>
        </w:r>
        <w:r>
          <w:fldChar w:fldCharType="end"/>
        </w:r>
      </w:ins>
    </w:p>
    <w:p w14:paraId="5FE62F1E" w14:textId="77777777" w:rsidR="001E49CD" w:rsidRDefault="001E49CD">
      <w:pPr>
        <w:pStyle w:val="TOC2"/>
        <w:rPr>
          <w:ins w:id="58" w:author="Adam Hay" w:date="2017-03-29T23:59:00Z"/>
          <w:rFonts w:eastAsiaTheme="minorEastAsia"/>
          <w:color w:val="auto"/>
          <w:lang w:val="en-AU" w:eastAsia="en-AU"/>
        </w:rPr>
      </w:pPr>
      <w:ins w:id="59" w:author="Adam Hay" w:date="2017-03-29T23:59:00Z">
        <w:r>
          <w:t>2.6</w:t>
        </w:r>
        <w:r>
          <w:rPr>
            <w:rFonts w:eastAsiaTheme="minorEastAsia"/>
            <w:color w:val="auto"/>
            <w:lang w:val="en-AU" w:eastAsia="en-AU"/>
          </w:rPr>
          <w:tab/>
        </w:r>
        <w:r>
          <w:t>Switch Level</w:t>
        </w:r>
        <w:r>
          <w:tab/>
        </w:r>
        <w:r>
          <w:fldChar w:fldCharType="begin"/>
        </w:r>
        <w:r>
          <w:instrText xml:space="preserve"> PAGEREF _Toc478595299 \h </w:instrText>
        </w:r>
      </w:ins>
      <w:r>
        <w:fldChar w:fldCharType="separate"/>
      </w:r>
      <w:ins w:id="60" w:author="Adam Hay" w:date="2017-03-29T23:59:00Z">
        <w:r>
          <w:t>11</w:t>
        </w:r>
        <w:r>
          <w:fldChar w:fldCharType="end"/>
        </w:r>
      </w:ins>
    </w:p>
    <w:p w14:paraId="1CAA87FD" w14:textId="77777777" w:rsidR="001E49CD" w:rsidRDefault="001E49CD">
      <w:pPr>
        <w:pStyle w:val="TOC2"/>
        <w:rPr>
          <w:ins w:id="61" w:author="Adam Hay" w:date="2017-03-29T23:59:00Z"/>
          <w:rFonts w:eastAsiaTheme="minorEastAsia"/>
          <w:color w:val="auto"/>
          <w:lang w:val="en-AU" w:eastAsia="en-AU"/>
        </w:rPr>
      </w:pPr>
      <w:ins w:id="62" w:author="Adam Hay" w:date="2017-03-29T23:59:00Z">
        <w:r>
          <w:t>2.7</w:t>
        </w:r>
        <w:r>
          <w:rPr>
            <w:rFonts w:eastAsiaTheme="minorEastAsia"/>
            <w:color w:val="auto"/>
            <w:lang w:val="en-AU" w:eastAsia="en-AU"/>
          </w:rPr>
          <w:tab/>
        </w:r>
        <w:r>
          <w:t>Solar Panels</w:t>
        </w:r>
        <w:r>
          <w:tab/>
        </w:r>
        <w:r>
          <w:fldChar w:fldCharType="begin"/>
        </w:r>
        <w:r>
          <w:instrText xml:space="preserve"> PAGEREF _Toc478595300 \h </w:instrText>
        </w:r>
      </w:ins>
      <w:r>
        <w:fldChar w:fldCharType="separate"/>
      </w:r>
      <w:ins w:id="63" w:author="Adam Hay" w:date="2017-03-29T23:59:00Z">
        <w:r>
          <w:t>11</w:t>
        </w:r>
        <w:r>
          <w:fldChar w:fldCharType="end"/>
        </w:r>
      </w:ins>
    </w:p>
    <w:p w14:paraId="552FB293" w14:textId="77777777" w:rsidR="001E49CD" w:rsidRDefault="001E49CD">
      <w:pPr>
        <w:pStyle w:val="TOC2"/>
        <w:rPr>
          <w:ins w:id="64" w:author="Adam Hay" w:date="2017-03-29T23:59:00Z"/>
          <w:rFonts w:eastAsiaTheme="minorEastAsia"/>
          <w:color w:val="auto"/>
          <w:lang w:val="en-AU" w:eastAsia="en-AU"/>
        </w:rPr>
      </w:pPr>
      <w:ins w:id="65" w:author="Adam Hay" w:date="2017-03-29T23:59:00Z">
        <w:r>
          <w:t>2.8</w:t>
        </w:r>
        <w:r>
          <w:rPr>
            <w:rFonts w:eastAsiaTheme="minorEastAsia"/>
            <w:color w:val="auto"/>
            <w:lang w:val="en-AU" w:eastAsia="en-AU"/>
          </w:rPr>
          <w:tab/>
        </w:r>
        <w:r>
          <w:t>Batteries</w:t>
        </w:r>
        <w:r>
          <w:tab/>
        </w:r>
        <w:r>
          <w:fldChar w:fldCharType="begin"/>
        </w:r>
        <w:r>
          <w:instrText xml:space="preserve"> PAGEREF _Toc478595301 \h </w:instrText>
        </w:r>
      </w:ins>
      <w:r>
        <w:fldChar w:fldCharType="separate"/>
      </w:r>
      <w:ins w:id="66" w:author="Adam Hay" w:date="2017-03-29T23:59:00Z">
        <w:r>
          <w:t>12</w:t>
        </w:r>
        <w:r>
          <w:fldChar w:fldCharType="end"/>
        </w:r>
      </w:ins>
    </w:p>
    <w:p w14:paraId="21E29E0D" w14:textId="77777777" w:rsidR="001E49CD" w:rsidRDefault="001E49CD">
      <w:pPr>
        <w:pStyle w:val="TOC1"/>
        <w:rPr>
          <w:ins w:id="67" w:author="Adam Hay" w:date="2017-03-29T23:59:00Z"/>
          <w:rFonts w:eastAsiaTheme="minorEastAsia"/>
          <w:b w:val="0"/>
          <w:color w:val="auto"/>
          <w:lang w:val="en-AU" w:eastAsia="en-AU"/>
        </w:rPr>
      </w:pPr>
      <w:ins w:id="68" w:author="Adam Hay" w:date="2017-03-29T23:59:00Z">
        <w:r w:rsidRPr="00B66A22">
          <w:t>3</w:t>
        </w:r>
        <w:r>
          <w:rPr>
            <w:rFonts w:eastAsiaTheme="minorEastAsia"/>
            <w:b w:val="0"/>
            <w:color w:val="auto"/>
            <w:lang w:val="en-AU" w:eastAsia="en-AU"/>
          </w:rPr>
          <w:tab/>
        </w:r>
        <w:r w:rsidRPr="00B66A22">
          <w:t>OUTPUT DATA AND ITERATION</w:t>
        </w:r>
        <w:r>
          <w:tab/>
        </w:r>
        <w:r>
          <w:fldChar w:fldCharType="begin"/>
        </w:r>
        <w:r>
          <w:instrText xml:space="preserve"> PAGEREF _Toc478595302 \h </w:instrText>
        </w:r>
      </w:ins>
      <w:r>
        <w:fldChar w:fldCharType="separate"/>
      </w:r>
      <w:ins w:id="69" w:author="Adam Hay" w:date="2017-03-29T23:59:00Z">
        <w:r>
          <w:t>12</w:t>
        </w:r>
        <w:r>
          <w:fldChar w:fldCharType="end"/>
        </w:r>
      </w:ins>
    </w:p>
    <w:p w14:paraId="0DD61ABD" w14:textId="77777777" w:rsidR="001E49CD" w:rsidRDefault="001E49CD">
      <w:pPr>
        <w:pStyle w:val="TOC1"/>
        <w:rPr>
          <w:ins w:id="70" w:author="Adam Hay" w:date="2017-03-29T23:59:00Z"/>
          <w:rFonts w:eastAsiaTheme="minorEastAsia"/>
          <w:b w:val="0"/>
          <w:color w:val="auto"/>
          <w:lang w:val="en-AU" w:eastAsia="en-AU"/>
        </w:rPr>
      </w:pPr>
      <w:ins w:id="71" w:author="Adam Hay" w:date="2017-03-29T23:59:00Z">
        <w:r w:rsidRPr="00B66A22">
          <w:t>4</w:t>
        </w:r>
        <w:r>
          <w:rPr>
            <w:rFonts w:eastAsiaTheme="minorEastAsia"/>
            <w:b w:val="0"/>
            <w:color w:val="auto"/>
            <w:lang w:val="en-AU" w:eastAsia="en-AU"/>
          </w:rPr>
          <w:tab/>
        </w:r>
        <w:r w:rsidRPr="00B66A22">
          <w:t>END USER LICENSE AGREEMENT (EULA) FOR IALA SOFTWARE – IALA SOLAR SIZING PROGRAM</w:t>
        </w:r>
        <w:r>
          <w:tab/>
        </w:r>
        <w:r>
          <w:fldChar w:fldCharType="begin"/>
        </w:r>
        <w:r>
          <w:instrText xml:space="preserve"> PAGEREF _Toc478595303 \h </w:instrText>
        </w:r>
      </w:ins>
      <w:r>
        <w:fldChar w:fldCharType="separate"/>
      </w:r>
      <w:ins w:id="72" w:author="Adam Hay" w:date="2017-03-29T23:59:00Z">
        <w:r>
          <w:t>13</w:t>
        </w:r>
        <w:r>
          <w:fldChar w:fldCharType="end"/>
        </w:r>
      </w:ins>
    </w:p>
    <w:p w14:paraId="69CC791C" w14:textId="77777777" w:rsidR="001E49CD" w:rsidRDefault="001E49CD">
      <w:pPr>
        <w:pStyle w:val="TOC2"/>
        <w:rPr>
          <w:ins w:id="73" w:author="Adam Hay" w:date="2017-03-29T23:59:00Z"/>
          <w:rFonts w:eastAsiaTheme="minorEastAsia"/>
          <w:color w:val="auto"/>
          <w:lang w:val="en-AU" w:eastAsia="en-AU"/>
        </w:rPr>
      </w:pPr>
      <w:ins w:id="74" w:author="Adam Hay" w:date="2017-03-29T23:59:00Z">
        <w:r>
          <w:t>4.1</w:t>
        </w:r>
        <w:r>
          <w:rPr>
            <w:rFonts w:eastAsiaTheme="minorEastAsia"/>
            <w:color w:val="auto"/>
            <w:lang w:val="en-AU" w:eastAsia="en-AU"/>
          </w:rPr>
          <w:tab/>
        </w:r>
        <w:r>
          <w:t>Software product licence</w:t>
        </w:r>
        <w:r>
          <w:tab/>
        </w:r>
        <w:r>
          <w:fldChar w:fldCharType="begin"/>
        </w:r>
        <w:r>
          <w:instrText xml:space="preserve"> PAGEREF _Toc478595304 \h </w:instrText>
        </w:r>
      </w:ins>
      <w:r>
        <w:fldChar w:fldCharType="separate"/>
      </w:r>
      <w:ins w:id="75" w:author="Adam Hay" w:date="2017-03-29T23:59:00Z">
        <w:r>
          <w:t>13</w:t>
        </w:r>
        <w:r>
          <w:fldChar w:fldCharType="end"/>
        </w:r>
      </w:ins>
    </w:p>
    <w:p w14:paraId="644F06B4" w14:textId="77777777" w:rsidR="001E49CD" w:rsidRDefault="001E49CD">
      <w:pPr>
        <w:pStyle w:val="TOC2"/>
        <w:rPr>
          <w:ins w:id="76" w:author="Adam Hay" w:date="2017-03-29T23:59:00Z"/>
          <w:rFonts w:eastAsiaTheme="minorEastAsia"/>
          <w:color w:val="auto"/>
          <w:lang w:val="en-AU" w:eastAsia="en-AU"/>
        </w:rPr>
      </w:pPr>
      <w:ins w:id="77" w:author="Adam Hay" w:date="2017-03-29T23:59:00Z">
        <w:r>
          <w:t>4.2</w:t>
        </w:r>
        <w:r>
          <w:rPr>
            <w:rFonts w:eastAsiaTheme="minorEastAsia"/>
            <w:color w:val="auto"/>
            <w:lang w:val="en-AU" w:eastAsia="en-AU"/>
          </w:rPr>
          <w:tab/>
        </w:r>
        <w:r>
          <w:t>Miscellaneous</w:t>
        </w:r>
        <w:r>
          <w:tab/>
        </w:r>
        <w:r>
          <w:fldChar w:fldCharType="begin"/>
        </w:r>
        <w:r>
          <w:instrText xml:space="preserve"> PAGEREF _Toc478595305 \h </w:instrText>
        </w:r>
      </w:ins>
      <w:r>
        <w:fldChar w:fldCharType="separate"/>
      </w:r>
      <w:ins w:id="78" w:author="Adam Hay" w:date="2017-03-29T23:59:00Z">
        <w:r>
          <w:t>13</w:t>
        </w:r>
        <w:r>
          <w:fldChar w:fldCharType="end"/>
        </w:r>
      </w:ins>
    </w:p>
    <w:p w14:paraId="46C117EF" w14:textId="77777777" w:rsidR="001E49CD" w:rsidRDefault="001E49CD">
      <w:pPr>
        <w:pStyle w:val="TOC2"/>
        <w:rPr>
          <w:ins w:id="79" w:author="Adam Hay" w:date="2017-03-29T23:59:00Z"/>
          <w:rFonts w:eastAsiaTheme="minorEastAsia"/>
          <w:color w:val="auto"/>
          <w:lang w:val="en-AU" w:eastAsia="en-AU"/>
        </w:rPr>
      </w:pPr>
      <w:ins w:id="80" w:author="Adam Hay" w:date="2017-03-29T23:59:00Z">
        <w:r>
          <w:t>4.3</w:t>
        </w:r>
        <w:r>
          <w:rPr>
            <w:rFonts w:eastAsiaTheme="minorEastAsia"/>
            <w:color w:val="auto"/>
            <w:lang w:val="en-AU" w:eastAsia="en-AU"/>
          </w:rPr>
          <w:tab/>
        </w:r>
        <w:r>
          <w:t>Limited Warranty</w:t>
        </w:r>
        <w:r>
          <w:tab/>
        </w:r>
        <w:r>
          <w:fldChar w:fldCharType="begin"/>
        </w:r>
        <w:r>
          <w:instrText xml:space="preserve"> PAGEREF _Toc478595306 \h </w:instrText>
        </w:r>
      </w:ins>
      <w:r>
        <w:fldChar w:fldCharType="separate"/>
      </w:r>
      <w:ins w:id="81" w:author="Adam Hay" w:date="2017-03-29T23:59:00Z">
        <w:r>
          <w:t>14</w:t>
        </w:r>
        <w:r>
          <w:fldChar w:fldCharType="end"/>
        </w:r>
      </w:ins>
    </w:p>
    <w:p w14:paraId="78BFFEEB" w14:textId="77777777" w:rsidR="001E49CD" w:rsidRDefault="001E49CD">
      <w:pPr>
        <w:pStyle w:val="TOC1"/>
        <w:rPr>
          <w:ins w:id="82" w:author="Adam Hay" w:date="2017-03-29T23:59:00Z"/>
          <w:rFonts w:eastAsiaTheme="minorEastAsia"/>
          <w:b w:val="0"/>
          <w:color w:val="auto"/>
          <w:lang w:val="en-AU" w:eastAsia="en-AU"/>
        </w:rPr>
      </w:pPr>
      <w:ins w:id="83" w:author="Adam Hay" w:date="2017-03-29T23:59:00Z">
        <w:r>
          <w:t>5</w:t>
        </w:r>
        <w:r>
          <w:rPr>
            <w:rFonts w:eastAsiaTheme="minorEastAsia"/>
            <w:b w:val="0"/>
            <w:color w:val="auto"/>
            <w:lang w:val="en-AU" w:eastAsia="en-AU"/>
          </w:rPr>
          <w:tab/>
        </w:r>
        <w:r>
          <w:t>ACRONYMS</w:t>
        </w:r>
        <w:r>
          <w:tab/>
        </w:r>
        <w:r>
          <w:fldChar w:fldCharType="begin"/>
        </w:r>
        <w:r>
          <w:instrText xml:space="preserve"> PAGEREF _Toc478595307 \h </w:instrText>
        </w:r>
      </w:ins>
      <w:r>
        <w:fldChar w:fldCharType="separate"/>
      </w:r>
      <w:ins w:id="84" w:author="Adam Hay" w:date="2017-03-29T23:59:00Z">
        <w:r>
          <w:t>14</w:t>
        </w:r>
        <w:r>
          <w:fldChar w:fldCharType="end"/>
        </w:r>
      </w:ins>
    </w:p>
    <w:p w14:paraId="78A36811" w14:textId="77777777" w:rsidR="001E49CD" w:rsidRDefault="001E49CD">
      <w:pPr>
        <w:pStyle w:val="TOC4"/>
        <w:rPr>
          <w:ins w:id="85" w:author="Adam Hay" w:date="2017-03-29T23:59:00Z"/>
          <w:rFonts w:eastAsiaTheme="minorEastAsia"/>
          <w:b w:val="0"/>
          <w:noProof/>
          <w:color w:val="auto"/>
          <w:lang w:val="en-AU" w:eastAsia="en-AU"/>
        </w:rPr>
      </w:pPr>
      <w:ins w:id="86" w:author="Adam Hay" w:date="2017-03-29T23:59:00Z">
        <w:r w:rsidRPr="00B66A22">
          <w:rPr>
            <w:noProof/>
            <w:u w:color="407EC9"/>
            <w:lang w:eastAsia="de-DE"/>
          </w:rPr>
          <w:t>ANNEX A</w:t>
        </w:r>
        <w:r>
          <w:rPr>
            <w:rFonts w:eastAsiaTheme="minorEastAsia"/>
            <w:b w:val="0"/>
            <w:noProof/>
            <w:color w:val="auto"/>
            <w:lang w:val="en-AU" w:eastAsia="en-AU"/>
          </w:rPr>
          <w:tab/>
        </w:r>
        <w:r w:rsidRPr="00B66A22">
          <w:rPr>
            <w:noProof/>
            <w:lang w:val="en-CA"/>
          </w:rPr>
          <w:t>SAMPLE PAGE FROM THE SOLAR SIZING PROGRAM</w:t>
        </w:r>
        <w:r>
          <w:rPr>
            <w:noProof/>
          </w:rPr>
          <w:tab/>
        </w:r>
        <w:r>
          <w:rPr>
            <w:noProof/>
          </w:rPr>
          <w:fldChar w:fldCharType="begin"/>
        </w:r>
        <w:r>
          <w:rPr>
            <w:noProof/>
          </w:rPr>
          <w:instrText xml:space="preserve"> PAGEREF _Toc478595308 \h </w:instrText>
        </w:r>
      </w:ins>
      <w:r>
        <w:rPr>
          <w:noProof/>
        </w:rPr>
      </w:r>
      <w:r>
        <w:rPr>
          <w:noProof/>
        </w:rPr>
        <w:fldChar w:fldCharType="separate"/>
      </w:r>
      <w:ins w:id="87" w:author="Adam Hay" w:date="2017-03-29T23:59:00Z">
        <w:r>
          <w:rPr>
            <w:noProof/>
          </w:rPr>
          <w:t>15</w:t>
        </w:r>
        <w:r>
          <w:rPr>
            <w:noProof/>
          </w:rPr>
          <w:fldChar w:fldCharType="end"/>
        </w:r>
      </w:ins>
    </w:p>
    <w:p w14:paraId="2B83191B" w14:textId="08D67D56" w:rsidR="00161325" w:rsidRPr="00C91630" w:rsidRDefault="004A4EC4" w:rsidP="009305EB">
      <w:pPr>
        <w:tabs>
          <w:tab w:val="right" w:leader="dot" w:pos="9781"/>
        </w:tabs>
        <w:rPr>
          <w:noProof/>
        </w:rPr>
      </w:pPr>
      <w:r>
        <w:rPr>
          <w:noProof/>
        </w:rPr>
        <w:fldChar w:fldCharType="end"/>
      </w:r>
    </w:p>
    <w:p w14:paraId="6A38C828" w14:textId="1F2B596B" w:rsidR="00B07717" w:rsidRPr="00F3433C" w:rsidRDefault="00B07717" w:rsidP="007D1805">
      <w:pPr>
        <w:pStyle w:val="TableofFigures"/>
        <w:rPr>
          <w:i w:val="0"/>
        </w:rPr>
      </w:pPr>
    </w:p>
    <w:p w14:paraId="1F63A10B" w14:textId="77777777" w:rsidR="00790277" w:rsidRPr="00C769CB" w:rsidRDefault="00790277" w:rsidP="003274DB">
      <w:pPr>
        <w:rPr>
          <w:lang w:val="en-US"/>
        </w:rPr>
        <w:sectPr w:rsidR="00790277" w:rsidRPr="00C769CB"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C25D5CC" w14:textId="77777777" w:rsidR="004944C8" w:rsidRDefault="00ED4450" w:rsidP="00DE2814">
      <w:pPr>
        <w:pStyle w:val="Heading1"/>
      </w:pPr>
      <w:bookmarkStart w:id="88" w:name="_Toc478595282"/>
      <w:r>
        <w:lastRenderedPageBreak/>
        <w:t>INTRODUCTION</w:t>
      </w:r>
      <w:bookmarkEnd w:id="88"/>
    </w:p>
    <w:p w14:paraId="6287D2CB" w14:textId="77777777" w:rsidR="004944C8" w:rsidRDefault="004944C8" w:rsidP="004944C8">
      <w:pPr>
        <w:pStyle w:val="Heading1separatationline"/>
      </w:pPr>
    </w:p>
    <w:p w14:paraId="2339EF42" w14:textId="77777777" w:rsidR="00C14C37" w:rsidRDefault="00F3433C">
      <w:pPr>
        <w:pStyle w:val="BodyText"/>
        <w:spacing w:before="120" w:line="276" w:lineRule="auto"/>
        <w:rPr>
          <w:ins w:id="89" w:author="Adam Hay" w:date="2017-03-29T23:30:00Z"/>
        </w:rPr>
        <w:pPrChange w:id="90" w:author="Adam Hay" w:date="2017-03-29T23:30:00Z">
          <w:pPr>
            <w:pStyle w:val="BodyText"/>
          </w:pPr>
        </w:pPrChange>
      </w:pPr>
      <w:r>
        <w:t>This program provides an iterative method of designing a solar power system for fixed or floating AtoN installations.</w:t>
      </w:r>
      <w:r w:rsidR="00D96EF7">
        <w:t xml:space="preserve"> </w:t>
      </w:r>
      <w:r w:rsidR="008A7AA5">
        <w:t xml:space="preserve"> To keep the Excel workbook as simple as possible it has some certain limitations</w:t>
      </w:r>
      <w:ins w:id="91" w:author="Adam Hay" w:date="2017-03-29T23:30:00Z">
        <w:r w:rsidR="00C14C37">
          <w:t xml:space="preserve"> and factors that it does not take into account. These include</w:t>
        </w:r>
        <w:proofErr w:type="gramStart"/>
        <w:r w:rsidR="00C14C37">
          <w:t>;</w:t>
        </w:r>
        <w:proofErr w:type="gramEnd"/>
      </w:ins>
    </w:p>
    <w:p w14:paraId="728B6485" w14:textId="364BDD27" w:rsidR="008A7AA5" w:rsidDel="00C14C37" w:rsidRDefault="008A7AA5">
      <w:pPr>
        <w:pStyle w:val="BodyText"/>
        <w:spacing w:before="120" w:line="276" w:lineRule="auto"/>
        <w:rPr>
          <w:del w:id="92" w:author="Adam Hay" w:date="2017-03-29T23:30:00Z"/>
        </w:rPr>
        <w:pPrChange w:id="93" w:author="Adam Hay" w:date="2017-03-29T23:30:00Z">
          <w:pPr>
            <w:pStyle w:val="BodyText"/>
          </w:pPr>
        </w:pPrChange>
      </w:pPr>
      <w:del w:id="94" w:author="Adam Hay" w:date="2017-03-29T23:30:00Z">
        <w:r w:rsidDel="00C14C37">
          <w:delText>, e.g. it doesn’t take into account</w:delText>
        </w:r>
      </w:del>
    </w:p>
    <w:p w14:paraId="70B1FC48" w14:textId="58422274" w:rsidR="008A7AA5" w:rsidRPr="00C14C37" w:rsidRDefault="008A7AA5">
      <w:pPr>
        <w:pStyle w:val="ListBullet"/>
        <w:spacing w:before="120" w:after="120" w:line="276" w:lineRule="auto"/>
        <w:contextualSpacing w:val="0"/>
        <w:rPr>
          <w:sz w:val="22"/>
          <w:rPrChange w:id="95" w:author="Adam Hay" w:date="2017-03-29T23:30:00Z">
            <w:rPr/>
          </w:rPrChange>
        </w:rPr>
        <w:pPrChange w:id="96" w:author="Adam Hay" w:date="2017-03-29T23:30:00Z">
          <w:pPr>
            <w:pStyle w:val="ListBullet"/>
          </w:pPr>
        </w:pPrChange>
      </w:pPr>
      <w:r w:rsidRPr="00C14C37">
        <w:rPr>
          <w:sz w:val="22"/>
          <w:rPrChange w:id="97" w:author="Adam Hay" w:date="2017-03-29T23:30:00Z">
            <w:rPr/>
          </w:rPrChange>
        </w:rPr>
        <w:t>specific technical data for the products,</w:t>
      </w:r>
    </w:p>
    <w:p w14:paraId="07294067" w14:textId="5FD98C5D" w:rsidR="008A7AA5" w:rsidRPr="00C14C37" w:rsidRDefault="008A7AA5">
      <w:pPr>
        <w:pStyle w:val="ListBullet"/>
        <w:spacing w:before="120" w:after="120" w:line="276" w:lineRule="auto"/>
        <w:contextualSpacing w:val="0"/>
        <w:rPr>
          <w:sz w:val="22"/>
          <w:rPrChange w:id="98" w:author="Adam Hay" w:date="2017-03-29T23:30:00Z">
            <w:rPr/>
          </w:rPrChange>
        </w:rPr>
        <w:pPrChange w:id="99" w:author="Adam Hay" w:date="2017-03-29T23:30:00Z">
          <w:pPr>
            <w:pStyle w:val="ListBullet"/>
          </w:pPr>
        </w:pPrChange>
      </w:pPr>
      <w:r w:rsidRPr="00C14C37">
        <w:rPr>
          <w:sz w:val="22"/>
          <w:rPrChange w:id="100" w:author="Adam Hay" w:date="2017-03-29T23:30:00Z">
            <w:rPr/>
          </w:rPrChange>
        </w:rPr>
        <w:t xml:space="preserve">temperature for any location or </w:t>
      </w:r>
    </w:p>
    <w:p w14:paraId="68635436" w14:textId="34BE9FC1" w:rsidR="008A7AA5" w:rsidRPr="00C14C37" w:rsidRDefault="008A7AA5">
      <w:pPr>
        <w:pStyle w:val="ListBullet"/>
        <w:spacing w:before="120" w:after="120" w:line="276" w:lineRule="auto"/>
        <w:contextualSpacing w:val="0"/>
        <w:rPr>
          <w:sz w:val="22"/>
          <w:rPrChange w:id="101" w:author="Adam Hay" w:date="2017-03-29T23:30:00Z">
            <w:rPr/>
          </w:rPrChange>
        </w:rPr>
        <w:pPrChange w:id="102" w:author="Adam Hay" w:date="2017-03-29T23:30:00Z">
          <w:pPr>
            <w:pStyle w:val="ListBullet"/>
          </w:pPr>
        </w:pPrChange>
      </w:pPr>
      <w:r w:rsidRPr="00C14C37">
        <w:rPr>
          <w:sz w:val="22"/>
          <w:rPrChange w:id="103" w:author="Adam Hay" w:date="2017-03-29T23:30:00Z">
            <w:rPr/>
          </w:rPrChange>
        </w:rPr>
        <w:t xml:space="preserve">temperatures for batteries or panels </w:t>
      </w:r>
    </w:p>
    <w:p w14:paraId="032BD442" w14:textId="549864B1" w:rsidR="00DF7056" w:rsidRPr="00C14C37" w:rsidRDefault="00DF7056">
      <w:pPr>
        <w:pStyle w:val="ListBullet"/>
        <w:spacing w:before="120" w:after="120" w:line="276" w:lineRule="auto"/>
        <w:contextualSpacing w:val="0"/>
        <w:rPr>
          <w:sz w:val="22"/>
          <w:rPrChange w:id="104" w:author="Adam Hay" w:date="2017-03-29T23:30:00Z">
            <w:rPr/>
          </w:rPrChange>
        </w:rPr>
        <w:pPrChange w:id="105" w:author="Adam Hay" w:date="2017-03-29T23:30:00Z">
          <w:pPr>
            <w:pStyle w:val="ListBullet"/>
          </w:pPr>
        </w:pPrChange>
      </w:pPr>
      <w:r w:rsidRPr="00C14C37">
        <w:rPr>
          <w:sz w:val="22"/>
          <w:rPrChange w:id="106" w:author="Adam Hay" w:date="2017-03-29T23:30:00Z">
            <w:rPr/>
          </w:rPrChange>
        </w:rPr>
        <w:t xml:space="preserve">land and sea reflection coefficients, </w:t>
      </w:r>
    </w:p>
    <w:p w14:paraId="56304458" w14:textId="2C10B4B1" w:rsidR="00911053" w:rsidRPr="00C14C37" w:rsidRDefault="00C14C37">
      <w:pPr>
        <w:pStyle w:val="ListBullet"/>
        <w:numPr>
          <w:ilvl w:val="0"/>
          <w:numId w:val="0"/>
        </w:numPr>
        <w:spacing w:before="120" w:after="120" w:line="276" w:lineRule="auto"/>
        <w:contextualSpacing w:val="0"/>
        <w:rPr>
          <w:sz w:val="22"/>
          <w:rPrChange w:id="107" w:author="Adam Hay" w:date="2017-03-29T23:30:00Z">
            <w:rPr/>
          </w:rPrChange>
        </w:rPr>
        <w:pPrChange w:id="108" w:author="Adam Hay" w:date="2017-03-29T23:31:00Z">
          <w:pPr>
            <w:pStyle w:val="ListBullet"/>
          </w:pPr>
        </w:pPrChange>
      </w:pPr>
      <w:ins w:id="109" w:author="Adam Hay" w:date="2017-03-29T23:31:00Z">
        <w:r>
          <w:rPr>
            <w:sz w:val="22"/>
          </w:rPr>
          <w:t xml:space="preserve">rate of </w:t>
        </w:r>
      </w:ins>
      <w:del w:id="110" w:author="Adam Hay" w:date="2017-03-29T23:31:00Z">
        <w:r w:rsidR="00DF7056" w:rsidRPr="00C14C37" w:rsidDel="00C14C37">
          <w:rPr>
            <w:sz w:val="22"/>
            <w:rPrChange w:id="111" w:author="Adam Hay" w:date="2017-03-29T23:30:00Z">
              <w:rPr/>
            </w:rPrChange>
          </w:rPr>
          <w:delText xml:space="preserve">batteries </w:delText>
        </w:r>
      </w:del>
      <w:ins w:id="112" w:author="Adam Hay" w:date="2017-03-29T23:31:00Z">
        <w:r w:rsidRPr="00C14C37">
          <w:rPr>
            <w:sz w:val="22"/>
            <w:rPrChange w:id="113" w:author="Adam Hay" w:date="2017-03-29T23:30:00Z">
              <w:rPr/>
            </w:rPrChange>
          </w:rPr>
          <w:t>batter</w:t>
        </w:r>
        <w:r>
          <w:rPr>
            <w:sz w:val="22"/>
          </w:rPr>
          <w:t>y</w:t>
        </w:r>
        <w:r w:rsidRPr="00C14C37">
          <w:rPr>
            <w:sz w:val="22"/>
            <w:rPrChange w:id="114" w:author="Adam Hay" w:date="2017-03-29T23:30:00Z">
              <w:rPr/>
            </w:rPrChange>
          </w:rPr>
          <w:t xml:space="preserve"> </w:t>
        </w:r>
      </w:ins>
      <w:proofErr w:type="spellStart"/>
      <w:r w:rsidR="00DF7056" w:rsidRPr="00C14C37">
        <w:rPr>
          <w:sz w:val="22"/>
          <w:rPrChange w:id="115" w:author="Adam Hay" w:date="2017-03-29T23:30:00Z">
            <w:rPr/>
          </w:rPrChange>
        </w:rPr>
        <w:t>self discharge</w:t>
      </w:r>
      <w:proofErr w:type="spellEnd"/>
      <w:r w:rsidR="00911053" w:rsidRPr="00C14C37">
        <w:rPr>
          <w:sz w:val="22"/>
          <w:rPrChange w:id="116" w:author="Adam Hay" w:date="2017-03-29T23:30:00Z">
            <w:rPr/>
          </w:rPrChange>
        </w:rPr>
        <w:t>,</w:t>
      </w:r>
    </w:p>
    <w:p w14:paraId="7728BCCB" w14:textId="4301AFF6" w:rsidR="00F3433C" w:rsidRPr="00C14C37" w:rsidRDefault="00911053">
      <w:pPr>
        <w:pStyle w:val="ListBullet"/>
        <w:spacing w:before="120" w:after="120" w:line="276" w:lineRule="auto"/>
        <w:contextualSpacing w:val="0"/>
        <w:rPr>
          <w:sz w:val="22"/>
          <w:rPrChange w:id="117" w:author="Adam Hay" w:date="2017-03-29T23:30:00Z">
            <w:rPr/>
          </w:rPrChange>
        </w:rPr>
        <w:pPrChange w:id="118" w:author="Adam Hay" w:date="2017-03-29T23:30:00Z">
          <w:pPr>
            <w:pStyle w:val="ListBullet"/>
          </w:pPr>
        </w:pPrChange>
      </w:pPr>
      <w:proofErr w:type="gramStart"/>
      <w:r w:rsidRPr="00C14C37">
        <w:rPr>
          <w:sz w:val="22"/>
          <w:rPrChange w:id="119" w:author="Adam Hay" w:date="2017-03-29T23:30:00Z">
            <w:rPr/>
          </w:rPrChange>
        </w:rPr>
        <w:t>seasonal</w:t>
      </w:r>
      <w:proofErr w:type="gramEnd"/>
      <w:r w:rsidRPr="00C14C37">
        <w:rPr>
          <w:sz w:val="22"/>
          <w:rPrChange w:id="120" w:author="Adam Hay" w:date="2017-03-29T23:30:00Z">
            <w:rPr/>
          </w:rPrChange>
        </w:rPr>
        <w:t xml:space="preserve"> or occasional loads</w:t>
      </w:r>
      <w:r w:rsidR="00860684" w:rsidRPr="00C14C37">
        <w:rPr>
          <w:sz w:val="22"/>
          <w:rPrChange w:id="121" w:author="Adam Hay" w:date="2017-03-29T23:30:00Z">
            <w:rPr/>
          </w:rPrChange>
        </w:rPr>
        <w:t>.</w:t>
      </w:r>
    </w:p>
    <w:p w14:paraId="06D2F698" w14:textId="77777777" w:rsidR="00C14C37" w:rsidRDefault="009A38AA">
      <w:pPr>
        <w:pStyle w:val="BodyText"/>
        <w:spacing w:before="120" w:line="276" w:lineRule="auto"/>
        <w:rPr>
          <w:ins w:id="122" w:author="Adam Hay" w:date="2017-03-29T23:31:00Z"/>
        </w:rPr>
        <w:pPrChange w:id="123" w:author="Adam Hay" w:date="2017-03-29T23:30:00Z">
          <w:pPr>
            <w:pStyle w:val="BodyText"/>
          </w:pPr>
        </w:pPrChange>
      </w:pPr>
      <w:r w:rsidRPr="00C14C37">
        <w:t>To obtain the MS E</w:t>
      </w:r>
      <w:r w:rsidR="00F3433C" w:rsidRPr="00C14C37">
        <w:t xml:space="preserve">xcel </w:t>
      </w:r>
      <w:r w:rsidR="008A7AA5" w:rsidRPr="00C14C37">
        <w:t>workbook</w:t>
      </w:r>
      <w:r w:rsidR="00F3433C" w:rsidRPr="00C14C37">
        <w:t xml:space="preserve">, including </w:t>
      </w:r>
      <w:ins w:id="124" w:author="Adam Hay" w:date="2017-03-29T23:31:00Z">
        <w:r w:rsidR="00C14C37">
          <w:t xml:space="preserve">the </w:t>
        </w:r>
      </w:ins>
      <w:r w:rsidR="00F3433C" w:rsidRPr="00C14C37">
        <w:t xml:space="preserve">password, please contact </w:t>
      </w:r>
      <w:r w:rsidRPr="00C14C37">
        <w:t xml:space="preserve">the </w:t>
      </w:r>
      <w:r w:rsidR="00F3433C" w:rsidRPr="00C14C37">
        <w:t xml:space="preserve">IALA Secretariat via e-mail: </w:t>
      </w:r>
      <w:r w:rsidR="00C14C37" w:rsidRPr="00C14C37">
        <w:fldChar w:fldCharType="begin"/>
      </w:r>
      <w:r w:rsidR="00C14C37" w:rsidRPr="00C14C37">
        <w:instrText xml:space="preserve"> HYPERLINK "mailto:contact@iala-aism.org" </w:instrText>
      </w:r>
      <w:r w:rsidR="00C14C37" w:rsidRPr="00C14C37">
        <w:rPr>
          <w:rPrChange w:id="125" w:author="Adam Hay" w:date="2017-03-29T23:30:00Z">
            <w:rPr>
              <w:rStyle w:val="Hyperlink"/>
            </w:rPr>
          </w:rPrChange>
        </w:rPr>
        <w:fldChar w:fldCharType="separate"/>
      </w:r>
      <w:r w:rsidRPr="00C14C37">
        <w:rPr>
          <w:rStyle w:val="Hyperlink"/>
        </w:rPr>
        <w:t>contact@iala-aism.org</w:t>
      </w:r>
      <w:r w:rsidR="00C14C37" w:rsidRPr="00C14C37">
        <w:rPr>
          <w:rStyle w:val="Hyperlink"/>
        </w:rPr>
        <w:fldChar w:fldCharType="end"/>
      </w:r>
      <w:r w:rsidRPr="00C14C37">
        <w:t>.</w:t>
      </w:r>
      <w:r w:rsidR="00555C2F" w:rsidRPr="00C14C37">
        <w:t xml:space="preserve">  </w:t>
      </w:r>
    </w:p>
    <w:p w14:paraId="376CAAD9" w14:textId="4A532B2A" w:rsidR="000B040B" w:rsidRDefault="000B040B">
      <w:pPr>
        <w:pStyle w:val="BodyText"/>
        <w:spacing w:before="120" w:line="276" w:lineRule="auto"/>
        <w:rPr>
          <w:ins w:id="126" w:author="Adam Hay" w:date="2017-03-29T23:54:00Z"/>
        </w:rPr>
        <w:pPrChange w:id="127" w:author="Adam Hay" w:date="2017-03-29T23:30:00Z">
          <w:pPr>
            <w:pStyle w:val="BodyText"/>
          </w:pPr>
        </w:pPrChange>
      </w:pPr>
      <w:ins w:id="128" w:author="Adam Hay" w:date="2017-03-29T23:53:00Z">
        <w:r>
          <w:t xml:space="preserve">Section 1.1 and 1.2 deal with some technical </w:t>
        </w:r>
      </w:ins>
      <w:ins w:id="129" w:author="Adam Hay" w:date="2017-03-29T23:54:00Z">
        <w:r>
          <w:t>information</w:t>
        </w:r>
      </w:ins>
      <w:ins w:id="130" w:author="Adam Hay" w:date="2017-03-29T23:53:00Z">
        <w:r>
          <w:t xml:space="preserve"> </w:t>
        </w:r>
      </w:ins>
      <w:ins w:id="131" w:author="Adam Hay" w:date="2017-03-29T23:54:00Z">
        <w:r>
          <w:t>on both solar panels and batteries, to assist with use of the solar sizing tool.</w:t>
        </w:r>
      </w:ins>
    </w:p>
    <w:p w14:paraId="2C977AEA" w14:textId="73ABC106" w:rsidR="000B040B" w:rsidRDefault="000B040B">
      <w:pPr>
        <w:pStyle w:val="BodyText"/>
        <w:spacing w:before="120" w:line="276" w:lineRule="auto"/>
        <w:rPr>
          <w:ins w:id="132" w:author="Adam Hay" w:date="2017-03-29T23:53:00Z"/>
        </w:rPr>
        <w:pPrChange w:id="133" w:author="Adam Hay" w:date="2017-03-29T23:30:00Z">
          <w:pPr>
            <w:pStyle w:val="BodyText"/>
          </w:pPr>
        </w:pPrChange>
      </w:pPr>
      <w:ins w:id="134" w:author="Adam Hay" w:date="2017-03-29T23:54:00Z">
        <w:r>
          <w:t>Sections 2, 3 and 4 provide specification information related to the use of the solar sizing tool.</w:t>
        </w:r>
      </w:ins>
    </w:p>
    <w:p w14:paraId="361A7FB2" w14:textId="5EE3059F" w:rsidR="006D7FA0" w:rsidRPr="00C14C37" w:rsidRDefault="00555C2F">
      <w:pPr>
        <w:pStyle w:val="BodyText"/>
        <w:spacing w:before="120" w:line="276" w:lineRule="auto"/>
        <w:pPrChange w:id="135" w:author="Adam Hay" w:date="2017-03-29T23:30:00Z">
          <w:pPr>
            <w:pStyle w:val="BodyText"/>
          </w:pPr>
        </w:pPrChange>
      </w:pPr>
      <w:r w:rsidRPr="00C14C37">
        <w:t>A sample page</w:t>
      </w:r>
      <w:r w:rsidR="00BA4F7F" w:rsidRPr="00C14C37">
        <w:t xml:space="preserve"> from the Solar Sizing program</w:t>
      </w:r>
      <w:r w:rsidRPr="00C14C37">
        <w:t xml:space="preserve"> is at </w:t>
      </w:r>
      <w:r w:rsidRPr="00C14C37">
        <w:fldChar w:fldCharType="begin"/>
      </w:r>
      <w:r w:rsidRPr="00C14C37">
        <w:instrText xml:space="preserve"> REF _Ref459021126 \r \h </w:instrText>
      </w:r>
      <w:r w:rsidR="00C14C37">
        <w:instrText xml:space="preserve"> \* MERGEFORMAT </w:instrText>
      </w:r>
      <w:r w:rsidRPr="00C14C37">
        <w:rPr>
          <w:rPrChange w:id="136" w:author="Adam Hay" w:date="2017-03-29T23:30:00Z">
            <w:rPr/>
          </w:rPrChange>
        </w:rPr>
        <w:fldChar w:fldCharType="separate"/>
      </w:r>
      <w:r w:rsidRPr="00C14C37">
        <w:t>ANNEX A</w:t>
      </w:r>
      <w:r w:rsidRPr="00C14C37">
        <w:fldChar w:fldCharType="end"/>
      </w:r>
      <w:r w:rsidRPr="00C14C37">
        <w:t>.</w:t>
      </w:r>
    </w:p>
    <w:p w14:paraId="3BB76FCB" w14:textId="23F5292F" w:rsidR="00773A27" w:rsidRDefault="008C6391" w:rsidP="00C769CB">
      <w:pPr>
        <w:pStyle w:val="Heading2"/>
      </w:pPr>
      <w:bookmarkStart w:id="137" w:name="_Toc478595283"/>
      <w:r>
        <w:t>General</w:t>
      </w:r>
      <w:r w:rsidR="00773A27">
        <w:t xml:space="preserve"> Information</w:t>
      </w:r>
      <w:r w:rsidR="00321044">
        <w:t xml:space="preserve"> on Solar technology</w:t>
      </w:r>
      <w:bookmarkEnd w:id="137"/>
    </w:p>
    <w:p w14:paraId="2BE48D91" w14:textId="77777777" w:rsidR="00773A27" w:rsidRPr="00C769CB" w:rsidRDefault="00773A27" w:rsidP="00C769CB">
      <w:pPr>
        <w:pStyle w:val="Heading3"/>
        <w:rPr>
          <w:b w:val="0"/>
        </w:rPr>
      </w:pPr>
      <w:bookmarkStart w:id="138" w:name="_Toc478595284"/>
      <w:r w:rsidRPr="00C769CB">
        <w:t>Types of solar cells</w:t>
      </w:r>
      <w:bookmarkEnd w:id="138"/>
    </w:p>
    <w:p w14:paraId="7A17C186" w14:textId="402C88DF" w:rsidR="00773A27" w:rsidRPr="00C14C37" w:rsidRDefault="00773A27" w:rsidP="006B7C71">
      <w:pPr>
        <w:pStyle w:val="normal2"/>
        <w:ind w:left="0"/>
        <w:rPr>
          <w:rFonts w:asciiTheme="minorHAnsi" w:eastAsiaTheme="minorHAnsi" w:hAnsiTheme="minorHAnsi" w:cstheme="minorBidi"/>
          <w:sz w:val="22"/>
          <w:szCs w:val="22"/>
          <w:lang w:val="en-GB" w:eastAsia="en-US"/>
        </w:rPr>
      </w:pPr>
      <w:r w:rsidRPr="00C14C37">
        <w:rPr>
          <w:rFonts w:asciiTheme="minorHAnsi" w:eastAsiaTheme="minorHAnsi" w:hAnsiTheme="minorHAnsi" w:cstheme="minorBidi"/>
          <w:sz w:val="22"/>
          <w:szCs w:val="22"/>
          <w:lang w:val="en-GB" w:eastAsia="en-US"/>
        </w:rPr>
        <w:t xml:space="preserve">There </w:t>
      </w:r>
      <w:proofErr w:type="gramStart"/>
      <w:r w:rsidRPr="00C14C37">
        <w:rPr>
          <w:rFonts w:asciiTheme="minorHAnsi" w:eastAsiaTheme="minorHAnsi" w:hAnsiTheme="minorHAnsi" w:cstheme="minorBidi"/>
          <w:sz w:val="22"/>
          <w:szCs w:val="22"/>
          <w:lang w:val="en-GB" w:eastAsia="en-US"/>
        </w:rPr>
        <w:t>are basically</w:t>
      </w:r>
      <w:proofErr w:type="gramEnd"/>
      <w:r w:rsidRPr="00C14C37">
        <w:rPr>
          <w:rFonts w:asciiTheme="minorHAnsi" w:eastAsiaTheme="minorHAnsi" w:hAnsiTheme="minorHAnsi" w:cstheme="minorBidi"/>
          <w:sz w:val="22"/>
          <w:szCs w:val="22"/>
          <w:lang w:val="en-GB" w:eastAsia="en-US"/>
        </w:rPr>
        <w:t xml:space="preserve"> three types of solar cells for </w:t>
      </w:r>
      <w:r w:rsidR="00A161DC" w:rsidRPr="00C14C37">
        <w:rPr>
          <w:rFonts w:asciiTheme="minorHAnsi" w:eastAsiaTheme="minorHAnsi" w:hAnsiTheme="minorHAnsi" w:cstheme="minorBidi"/>
          <w:sz w:val="22"/>
          <w:szCs w:val="22"/>
          <w:lang w:val="en-GB" w:eastAsia="en-US"/>
        </w:rPr>
        <w:t>photovoltaic (</w:t>
      </w:r>
      <w:r w:rsidRPr="00C14C37">
        <w:rPr>
          <w:rFonts w:asciiTheme="minorHAnsi" w:eastAsiaTheme="minorHAnsi" w:hAnsiTheme="minorHAnsi" w:cstheme="minorBidi"/>
          <w:sz w:val="22"/>
          <w:szCs w:val="22"/>
          <w:lang w:val="en-GB" w:eastAsia="en-US"/>
        </w:rPr>
        <w:t>PV</w:t>
      </w:r>
      <w:r w:rsidR="00A161DC" w:rsidRPr="00C14C37">
        <w:rPr>
          <w:rFonts w:asciiTheme="minorHAnsi" w:eastAsiaTheme="minorHAnsi" w:hAnsiTheme="minorHAnsi" w:cstheme="minorBidi"/>
          <w:sz w:val="22"/>
          <w:szCs w:val="22"/>
          <w:lang w:val="en-GB" w:eastAsia="en-US"/>
        </w:rPr>
        <w:t>)</w:t>
      </w:r>
      <w:r w:rsidRPr="00C14C37">
        <w:rPr>
          <w:rFonts w:asciiTheme="minorHAnsi" w:eastAsiaTheme="minorHAnsi" w:hAnsiTheme="minorHAnsi" w:cstheme="minorBidi"/>
          <w:sz w:val="22"/>
          <w:szCs w:val="22"/>
          <w:lang w:val="en-GB" w:eastAsia="en-US"/>
        </w:rPr>
        <w:t xml:space="preserve"> systems</w:t>
      </w:r>
      <w:ins w:id="139" w:author="Adam Hay" w:date="2017-03-29T23:31:00Z">
        <w:r w:rsidR="00C14C37">
          <w:rPr>
            <w:rFonts w:asciiTheme="minorHAnsi" w:eastAsiaTheme="minorHAnsi" w:hAnsiTheme="minorHAnsi" w:cstheme="minorBidi"/>
            <w:sz w:val="22"/>
            <w:szCs w:val="22"/>
            <w:lang w:val="en-GB" w:eastAsia="en-US"/>
          </w:rPr>
          <w:t>,</w:t>
        </w:r>
      </w:ins>
      <w:r w:rsidRPr="00C14C37">
        <w:rPr>
          <w:rFonts w:asciiTheme="minorHAnsi" w:eastAsiaTheme="minorHAnsi" w:hAnsiTheme="minorHAnsi" w:cstheme="minorBidi"/>
          <w:sz w:val="22"/>
          <w:szCs w:val="22"/>
          <w:lang w:val="en-GB" w:eastAsia="en-US"/>
        </w:rPr>
        <w:t xml:space="preserve"> depending on the manufacturing process:</w:t>
      </w:r>
    </w:p>
    <w:p w14:paraId="7C682750" w14:textId="77777777" w:rsidR="00773A27" w:rsidRPr="00C14C37" w:rsidRDefault="00773A27" w:rsidP="008C6391">
      <w:pPr>
        <w:pStyle w:val="ListBullet"/>
        <w:rPr>
          <w:sz w:val="22"/>
          <w:rPrChange w:id="140" w:author="Adam Hay" w:date="2017-03-29T23:31:00Z">
            <w:rPr/>
          </w:rPrChange>
        </w:rPr>
      </w:pPr>
      <w:r w:rsidRPr="00C14C37">
        <w:rPr>
          <w:sz w:val="22"/>
          <w:rPrChange w:id="141" w:author="Adam Hay" w:date="2017-03-29T23:31:00Z">
            <w:rPr/>
          </w:rPrChange>
        </w:rPr>
        <w:t>Monocrystalline</w:t>
      </w:r>
    </w:p>
    <w:p w14:paraId="42B92F02" w14:textId="77777777" w:rsidR="00773A27" w:rsidRPr="00C14C37" w:rsidRDefault="00773A27" w:rsidP="008C6391">
      <w:pPr>
        <w:pStyle w:val="ListBullet"/>
        <w:rPr>
          <w:sz w:val="22"/>
          <w:rPrChange w:id="142" w:author="Adam Hay" w:date="2017-03-29T23:31:00Z">
            <w:rPr/>
          </w:rPrChange>
        </w:rPr>
      </w:pPr>
      <w:r w:rsidRPr="00C14C37">
        <w:rPr>
          <w:sz w:val="22"/>
          <w:rPrChange w:id="143" w:author="Adam Hay" w:date="2017-03-29T23:31:00Z">
            <w:rPr/>
          </w:rPrChange>
        </w:rPr>
        <w:t>Polycrystalline</w:t>
      </w:r>
    </w:p>
    <w:p w14:paraId="554D3ECF" w14:textId="77777777" w:rsidR="00773A27" w:rsidRPr="00C14C37" w:rsidRDefault="00773A27" w:rsidP="008C6391">
      <w:pPr>
        <w:pStyle w:val="ListBullet"/>
        <w:rPr>
          <w:sz w:val="22"/>
          <w:rPrChange w:id="144" w:author="Adam Hay" w:date="2017-03-29T23:31:00Z">
            <w:rPr/>
          </w:rPrChange>
        </w:rPr>
      </w:pPr>
      <w:r w:rsidRPr="00C14C37">
        <w:rPr>
          <w:sz w:val="22"/>
          <w:rPrChange w:id="145" w:author="Adam Hay" w:date="2017-03-29T23:31:00Z">
            <w:rPr/>
          </w:rPrChange>
        </w:rPr>
        <w:t>Thin Film or amorphous silicon.</w:t>
      </w:r>
    </w:p>
    <w:p w14:paraId="6012E219" w14:textId="77777777" w:rsidR="00321044" w:rsidRPr="00C14C37" w:rsidRDefault="00773A27" w:rsidP="006B7C71">
      <w:pPr>
        <w:pStyle w:val="normal2"/>
        <w:ind w:left="0"/>
        <w:rPr>
          <w:rFonts w:asciiTheme="minorHAnsi" w:eastAsiaTheme="minorHAnsi" w:hAnsiTheme="minorHAnsi" w:cstheme="minorBidi"/>
          <w:sz w:val="22"/>
          <w:szCs w:val="22"/>
          <w:lang w:val="en-GB" w:eastAsia="en-US"/>
        </w:rPr>
      </w:pPr>
      <w:r w:rsidRPr="00C14C37">
        <w:rPr>
          <w:rFonts w:asciiTheme="minorHAnsi" w:eastAsiaTheme="minorHAnsi" w:hAnsiTheme="minorHAnsi" w:cstheme="minorBidi"/>
          <w:sz w:val="22"/>
          <w:szCs w:val="22"/>
          <w:lang w:val="en-GB" w:eastAsia="en-US"/>
        </w:rPr>
        <w:t xml:space="preserve">The materials used for the manufacture of solar cells are mainly: </w:t>
      </w:r>
    </w:p>
    <w:p w14:paraId="6C43AC20" w14:textId="77777777" w:rsidR="00321044" w:rsidRPr="00C14C37" w:rsidRDefault="00773A27" w:rsidP="008C6391">
      <w:pPr>
        <w:pStyle w:val="ListBullet"/>
        <w:rPr>
          <w:sz w:val="22"/>
          <w:rPrChange w:id="146" w:author="Adam Hay" w:date="2017-03-29T23:31:00Z">
            <w:rPr/>
          </w:rPrChange>
        </w:rPr>
      </w:pPr>
      <w:r w:rsidRPr="00C14C37">
        <w:rPr>
          <w:sz w:val="22"/>
          <w:rPrChange w:id="147" w:author="Adam Hay" w:date="2017-03-29T23:31:00Z">
            <w:rPr/>
          </w:rPrChange>
        </w:rPr>
        <w:t xml:space="preserve">various types of silicon, </w:t>
      </w:r>
    </w:p>
    <w:p w14:paraId="5D487FC4" w14:textId="77777777" w:rsidR="00321044" w:rsidRPr="00C14C37" w:rsidRDefault="00773A27" w:rsidP="008C6391">
      <w:pPr>
        <w:pStyle w:val="ListBullet"/>
        <w:rPr>
          <w:sz w:val="22"/>
          <w:rPrChange w:id="148" w:author="Adam Hay" w:date="2017-03-29T23:31:00Z">
            <w:rPr/>
          </w:rPrChange>
        </w:rPr>
      </w:pPr>
      <w:r w:rsidRPr="00C14C37">
        <w:rPr>
          <w:sz w:val="22"/>
          <w:rPrChange w:id="149" w:author="Adam Hay" w:date="2017-03-29T23:31:00Z">
            <w:rPr/>
          </w:rPrChange>
        </w:rPr>
        <w:t xml:space="preserve">gallium arsenide, </w:t>
      </w:r>
    </w:p>
    <w:p w14:paraId="4313DD76" w14:textId="77777777" w:rsidR="00321044" w:rsidRPr="00C14C37" w:rsidRDefault="00773A27" w:rsidP="008C6391">
      <w:pPr>
        <w:pStyle w:val="ListBullet"/>
        <w:rPr>
          <w:sz w:val="22"/>
          <w:rPrChange w:id="150" w:author="Adam Hay" w:date="2017-03-29T23:31:00Z">
            <w:rPr/>
          </w:rPrChange>
        </w:rPr>
      </w:pPr>
      <w:r w:rsidRPr="00C14C37">
        <w:rPr>
          <w:sz w:val="22"/>
          <w:rPrChange w:id="151" w:author="Adam Hay" w:date="2017-03-29T23:31:00Z">
            <w:rPr/>
          </w:rPrChange>
        </w:rPr>
        <w:t xml:space="preserve">indium copper </w:t>
      </w:r>
      <w:proofErr w:type="spellStart"/>
      <w:r w:rsidRPr="00C14C37">
        <w:rPr>
          <w:sz w:val="22"/>
          <w:rPrChange w:id="152" w:author="Adam Hay" w:date="2017-03-29T23:31:00Z">
            <w:rPr/>
          </w:rPrChange>
        </w:rPr>
        <w:t>diselenide</w:t>
      </w:r>
      <w:proofErr w:type="spellEnd"/>
      <w:r w:rsidRPr="00C14C37">
        <w:rPr>
          <w:sz w:val="22"/>
          <w:rPrChange w:id="153" w:author="Adam Hay" w:date="2017-03-29T23:31:00Z">
            <w:rPr/>
          </w:rPrChange>
        </w:rPr>
        <w:t xml:space="preserve"> and </w:t>
      </w:r>
    </w:p>
    <w:p w14:paraId="6002D57C" w14:textId="77777777" w:rsidR="00321044" w:rsidRPr="00C14C37" w:rsidRDefault="00773A27" w:rsidP="008C6391">
      <w:pPr>
        <w:pStyle w:val="ListBullet"/>
        <w:rPr>
          <w:sz w:val="22"/>
          <w:rPrChange w:id="154" w:author="Adam Hay" w:date="2017-03-29T23:31:00Z">
            <w:rPr/>
          </w:rPrChange>
        </w:rPr>
      </w:pPr>
      <w:proofErr w:type="gramStart"/>
      <w:r w:rsidRPr="00C14C37">
        <w:rPr>
          <w:sz w:val="22"/>
          <w:rPrChange w:id="155" w:author="Adam Hay" w:date="2017-03-29T23:31:00Z">
            <w:rPr/>
          </w:rPrChange>
        </w:rPr>
        <w:t>cadmium</w:t>
      </w:r>
      <w:proofErr w:type="gramEnd"/>
      <w:r w:rsidRPr="00C14C37">
        <w:rPr>
          <w:sz w:val="22"/>
          <w:rPrChange w:id="156" w:author="Adam Hay" w:date="2017-03-29T23:31:00Z">
            <w:rPr/>
          </w:rPrChange>
        </w:rPr>
        <w:t xml:space="preserve"> telluride. </w:t>
      </w:r>
    </w:p>
    <w:p w14:paraId="078BAD01" w14:textId="77777777" w:rsidR="00C14C37" w:rsidRDefault="00C14C37" w:rsidP="00C769CB">
      <w:pPr>
        <w:pStyle w:val="Bullet2"/>
        <w:numPr>
          <w:ilvl w:val="0"/>
          <w:numId w:val="0"/>
        </w:numPr>
        <w:rPr>
          <w:ins w:id="157" w:author="Adam Hay" w:date="2017-03-29T23:31:00Z"/>
        </w:rPr>
      </w:pPr>
    </w:p>
    <w:p w14:paraId="0F6F784C" w14:textId="0B54FCE0" w:rsidR="00773A27" w:rsidRPr="00C14C37" w:rsidRDefault="00773A27" w:rsidP="00C769CB">
      <w:pPr>
        <w:pStyle w:val="Bullet2"/>
        <w:numPr>
          <w:ilvl w:val="0"/>
          <w:numId w:val="0"/>
        </w:numPr>
      </w:pPr>
      <w:r w:rsidRPr="00C14C37">
        <w:t xml:space="preserve">Their </w:t>
      </w:r>
      <w:ins w:id="158" w:author="Adam Hay" w:date="2017-03-29T23:32:00Z">
        <w:r w:rsidR="00C14C37">
          <w:t xml:space="preserve">selection of material depends on </w:t>
        </w:r>
      </w:ins>
      <w:del w:id="159" w:author="Adam Hay" w:date="2017-03-29T23:32:00Z">
        <w:r w:rsidRPr="00C14C37" w:rsidDel="00C14C37">
          <w:delText>use depends on the</w:delText>
        </w:r>
        <w:r w:rsidR="002D1DBA" w:rsidRPr="00C14C37" w:rsidDel="00C14C37">
          <w:delText>ir</w:delText>
        </w:r>
      </w:del>
      <w:ins w:id="160" w:author="Adam Hay" w:date="2017-03-29T23:32:00Z">
        <w:r w:rsidR="00C14C37">
          <w:t>the panel’s</w:t>
        </w:r>
      </w:ins>
      <w:r w:rsidR="002D1DBA" w:rsidRPr="00C14C37">
        <w:t xml:space="preserve"> intended</w:t>
      </w:r>
      <w:r w:rsidRPr="00C14C37">
        <w:t xml:space="preserve"> application</w:t>
      </w:r>
      <w:r w:rsidR="002D1DBA" w:rsidRPr="00C14C37">
        <w:t>.</w:t>
      </w:r>
    </w:p>
    <w:p w14:paraId="4266C111" w14:textId="77777777" w:rsidR="00773A27" w:rsidRPr="00C769CB" w:rsidRDefault="00773A27" w:rsidP="006B7C71">
      <w:pPr>
        <w:pStyle w:val="normal2"/>
        <w:ind w:left="0"/>
        <w:rPr>
          <w:rFonts w:asciiTheme="minorHAnsi" w:eastAsiaTheme="minorHAnsi" w:hAnsiTheme="minorHAnsi" w:cstheme="minorBidi"/>
          <w:b/>
          <w:sz w:val="22"/>
          <w:szCs w:val="22"/>
          <w:lang w:val="en-GB" w:eastAsia="en-US"/>
        </w:rPr>
      </w:pPr>
      <w:r w:rsidRPr="00C769CB">
        <w:rPr>
          <w:rFonts w:asciiTheme="minorHAnsi" w:eastAsiaTheme="minorHAnsi" w:hAnsiTheme="minorHAnsi" w:cstheme="minorBidi"/>
          <w:b/>
          <w:sz w:val="22"/>
          <w:szCs w:val="22"/>
          <w:lang w:val="en-GB" w:eastAsia="en-US"/>
        </w:rPr>
        <w:t>The monocrystalline cell:</w:t>
      </w:r>
    </w:p>
    <w:p w14:paraId="392488E8" w14:textId="5C353A14"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It </w:t>
      </w:r>
      <w:proofErr w:type="gramStart"/>
      <w:r w:rsidRPr="00C769CB">
        <w:rPr>
          <w:rFonts w:asciiTheme="minorHAnsi" w:eastAsiaTheme="minorHAnsi" w:hAnsiTheme="minorHAnsi" w:cstheme="minorBidi"/>
          <w:sz w:val="22"/>
          <w:szCs w:val="22"/>
          <w:lang w:val="en-GB" w:eastAsia="en-US"/>
        </w:rPr>
        <w:t>is made</w:t>
      </w:r>
      <w:proofErr w:type="gramEnd"/>
      <w:r w:rsidRPr="00C769CB">
        <w:rPr>
          <w:rFonts w:asciiTheme="minorHAnsi" w:eastAsiaTheme="minorHAnsi" w:hAnsiTheme="minorHAnsi" w:cstheme="minorBidi"/>
          <w:sz w:val="22"/>
          <w:szCs w:val="22"/>
          <w:lang w:val="en-GB" w:eastAsia="en-US"/>
        </w:rPr>
        <w:t xml:space="preserve"> from the mineral "silicon", which is found in abundance in </w:t>
      </w:r>
      <w:r w:rsidR="002D1DBA" w:rsidRPr="002D1DBA">
        <w:rPr>
          <w:rFonts w:asciiTheme="minorHAnsi" w:eastAsiaTheme="minorHAnsi" w:hAnsiTheme="minorHAnsi" w:cstheme="minorBidi"/>
          <w:sz w:val="22"/>
          <w:szCs w:val="22"/>
          <w:lang w:val="en-GB" w:eastAsia="en-US"/>
        </w:rPr>
        <w:t>sand</w:t>
      </w:r>
      <w:r w:rsidR="002D1DBA">
        <w:rPr>
          <w:rFonts w:asciiTheme="minorHAnsi" w:eastAsiaTheme="minorHAnsi" w:hAnsiTheme="minorHAnsi" w:cstheme="minorBidi"/>
          <w:sz w:val="22"/>
          <w:szCs w:val="22"/>
          <w:lang w:val="en-GB" w:eastAsia="en-US"/>
        </w:rPr>
        <w:t>. A</w:t>
      </w:r>
      <w:r w:rsidRPr="00C769CB">
        <w:rPr>
          <w:rFonts w:asciiTheme="minorHAnsi" w:eastAsiaTheme="minorHAnsi" w:hAnsiTheme="minorHAnsi" w:cstheme="minorBidi"/>
          <w:sz w:val="22"/>
          <w:szCs w:val="22"/>
          <w:lang w:val="en-GB" w:eastAsia="en-US"/>
        </w:rPr>
        <w:t xml:space="preserve"> single "grown" crystal </w:t>
      </w:r>
      <w:proofErr w:type="gramStart"/>
      <w:r w:rsidR="002D1DBA" w:rsidRPr="002D1DBA">
        <w:rPr>
          <w:rFonts w:asciiTheme="minorHAnsi" w:eastAsiaTheme="minorHAnsi" w:hAnsiTheme="minorHAnsi" w:cstheme="minorBidi"/>
          <w:sz w:val="22"/>
          <w:szCs w:val="22"/>
          <w:lang w:val="en-GB" w:eastAsia="en-US"/>
        </w:rPr>
        <w:t>is gradually form</w:t>
      </w:r>
      <w:r w:rsidR="002D1DBA">
        <w:rPr>
          <w:rFonts w:asciiTheme="minorHAnsi" w:eastAsiaTheme="minorHAnsi" w:hAnsiTheme="minorHAnsi" w:cstheme="minorBidi"/>
          <w:sz w:val="22"/>
          <w:szCs w:val="22"/>
          <w:lang w:val="en-GB" w:eastAsia="en-US"/>
        </w:rPr>
        <w:t>ed</w:t>
      </w:r>
      <w:proofErr w:type="gramEnd"/>
      <w:r w:rsidR="002D1DBA">
        <w:rPr>
          <w:rFonts w:asciiTheme="minorHAnsi" w:eastAsiaTheme="minorHAnsi" w:hAnsiTheme="minorHAnsi" w:cstheme="minorBidi"/>
          <w:sz w:val="22"/>
          <w:szCs w:val="22"/>
          <w:lang w:val="en-GB" w:eastAsia="en-US"/>
        </w:rPr>
        <w:t xml:space="preserve"> into</w:t>
      </w:r>
      <w:r w:rsidRPr="00C769CB">
        <w:rPr>
          <w:rFonts w:asciiTheme="minorHAnsi" w:eastAsiaTheme="minorHAnsi" w:hAnsiTheme="minorHAnsi" w:cstheme="minorBidi"/>
          <w:sz w:val="22"/>
          <w:szCs w:val="22"/>
          <w:lang w:val="en-GB" w:eastAsia="en-US"/>
        </w:rPr>
        <w:t xml:space="preserve"> a block. The cells </w:t>
      </w:r>
      <w:proofErr w:type="gramStart"/>
      <w:r w:rsidRPr="00C769CB">
        <w:rPr>
          <w:rFonts w:asciiTheme="minorHAnsi" w:eastAsiaTheme="minorHAnsi" w:hAnsiTheme="minorHAnsi" w:cstheme="minorBidi"/>
          <w:sz w:val="22"/>
          <w:szCs w:val="22"/>
          <w:lang w:val="en-GB" w:eastAsia="en-US"/>
        </w:rPr>
        <w:t>are then cut</w:t>
      </w:r>
      <w:proofErr w:type="gramEnd"/>
      <w:r w:rsidRPr="00C769CB">
        <w:rPr>
          <w:rFonts w:asciiTheme="minorHAnsi" w:eastAsiaTheme="minorHAnsi" w:hAnsiTheme="minorHAnsi" w:cstheme="minorBidi"/>
          <w:sz w:val="22"/>
          <w:szCs w:val="22"/>
          <w:lang w:val="en-GB" w:eastAsia="en-US"/>
        </w:rPr>
        <w:t xml:space="preserve"> into thin slices from 250 to 350 </w:t>
      </w:r>
      <w:proofErr w:type="spellStart"/>
      <w:r w:rsidRPr="00C769CB">
        <w:rPr>
          <w:rFonts w:asciiTheme="minorHAnsi" w:eastAsiaTheme="minorHAnsi" w:hAnsiTheme="minorHAnsi" w:cstheme="minorBidi"/>
          <w:sz w:val="22"/>
          <w:szCs w:val="22"/>
          <w:lang w:val="en-GB" w:eastAsia="en-US"/>
        </w:rPr>
        <w:t>μm</w:t>
      </w:r>
      <w:proofErr w:type="spellEnd"/>
      <w:r w:rsidRPr="00C769CB">
        <w:rPr>
          <w:rFonts w:asciiTheme="minorHAnsi" w:eastAsiaTheme="minorHAnsi" w:hAnsiTheme="minorHAnsi" w:cstheme="minorBidi"/>
          <w:sz w:val="22"/>
          <w:szCs w:val="22"/>
          <w:lang w:val="en-GB" w:eastAsia="en-US"/>
        </w:rPr>
        <w:t xml:space="preserve">. The efficiency limit of the crystalline cell is around </w:t>
      </w:r>
      <w:r w:rsidR="00A161DC">
        <w:rPr>
          <w:rFonts w:asciiTheme="minorHAnsi" w:eastAsiaTheme="minorHAnsi" w:hAnsiTheme="minorHAnsi" w:cstheme="minorBidi"/>
          <w:sz w:val="22"/>
          <w:szCs w:val="22"/>
          <w:lang w:val="en-GB" w:eastAsia="en-US"/>
        </w:rPr>
        <w:t>3</w:t>
      </w:r>
      <w:r w:rsidRPr="00C769CB">
        <w:rPr>
          <w:rFonts w:asciiTheme="minorHAnsi" w:eastAsiaTheme="minorHAnsi" w:hAnsiTheme="minorHAnsi" w:cstheme="minorBidi"/>
          <w:sz w:val="22"/>
          <w:szCs w:val="22"/>
          <w:lang w:val="en-GB" w:eastAsia="en-US"/>
        </w:rPr>
        <w:t>5%.</w:t>
      </w:r>
      <w:r w:rsidR="00BD001F">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Currently</w:t>
      </w:r>
      <w:r w:rsidRPr="00C769CB">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 xml:space="preserve">this </w:t>
      </w:r>
      <w:r w:rsidRPr="00C769CB">
        <w:rPr>
          <w:rFonts w:asciiTheme="minorHAnsi" w:eastAsiaTheme="minorHAnsi" w:hAnsiTheme="minorHAnsi" w:cstheme="minorBidi"/>
          <w:sz w:val="22"/>
          <w:szCs w:val="22"/>
          <w:lang w:val="en-GB" w:eastAsia="en-US"/>
        </w:rPr>
        <w:t>type</w:t>
      </w:r>
      <w:r w:rsidR="002D1DBA" w:rsidRPr="002D1DBA">
        <w:rPr>
          <w:rFonts w:asciiTheme="minorHAnsi" w:eastAsiaTheme="minorHAnsi" w:hAnsiTheme="minorHAnsi" w:cstheme="minorBidi"/>
          <w:sz w:val="22"/>
          <w:szCs w:val="22"/>
          <w:lang w:val="en-GB" w:eastAsia="en-US"/>
        </w:rPr>
        <w:t xml:space="preserve"> of cell</w:t>
      </w:r>
      <w:r w:rsidRPr="00C769CB">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achieves</w:t>
      </w:r>
      <w:r w:rsidRPr="00C769CB">
        <w:rPr>
          <w:rFonts w:asciiTheme="minorHAnsi" w:eastAsiaTheme="minorHAnsi" w:hAnsiTheme="minorHAnsi" w:cstheme="minorBidi"/>
          <w:sz w:val="22"/>
          <w:szCs w:val="22"/>
          <w:lang w:val="en-GB" w:eastAsia="en-US"/>
        </w:rPr>
        <w:t xml:space="preserve"> efficiencies of </w:t>
      </w:r>
      <w:r w:rsidR="00A161DC">
        <w:rPr>
          <w:rFonts w:asciiTheme="minorHAnsi" w:eastAsiaTheme="minorHAnsi" w:hAnsiTheme="minorHAnsi" w:cstheme="minorBidi"/>
          <w:sz w:val="22"/>
          <w:szCs w:val="22"/>
          <w:lang w:val="en-GB" w:eastAsia="en-US"/>
        </w:rPr>
        <w:t>21</w:t>
      </w:r>
      <w:r w:rsidRPr="00C769CB">
        <w:rPr>
          <w:rFonts w:asciiTheme="minorHAnsi" w:eastAsiaTheme="minorHAnsi" w:hAnsiTheme="minorHAnsi" w:cstheme="minorBidi"/>
          <w:sz w:val="22"/>
          <w:szCs w:val="22"/>
          <w:lang w:val="en-GB" w:eastAsia="en-US"/>
        </w:rPr>
        <w:t xml:space="preserve">%. </w:t>
      </w:r>
    </w:p>
    <w:p w14:paraId="49A507C5" w14:textId="77777777" w:rsidR="00773A27" w:rsidRPr="00C769CB" w:rsidRDefault="00773A27" w:rsidP="006B7C71">
      <w:pPr>
        <w:pStyle w:val="normal2"/>
        <w:ind w:left="0"/>
        <w:rPr>
          <w:rFonts w:asciiTheme="minorHAnsi" w:eastAsiaTheme="minorHAnsi" w:hAnsiTheme="minorHAnsi" w:cstheme="minorBidi"/>
          <w:b/>
          <w:sz w:val="22"/>
          <w:szCs w:val="22"/>
          <w:lang w:val="en-GB" w:eastAsia="en-US"/>
        </w:rPr>
      </w:pPr>
      <w:r w:rsidRPr="00C769CB">
        <w:rPr>
          <w:rFonts w:asciiTheme="minorHAnsi" w:eastAsiaTheme="minorHAnsi" w:hAnsiTheme="minorHAnsi" w:cstheme="minorBidi"/>
          <w:b/>
          <w:sz w:val="22"/>
          <w:szCs w:val="22"/>
          <w:lang w:val="en-GB" w:eastAsia="en-US"/>
        </w:rPr>
        <w:lastRenderedPageBreak/>
        <w:t>The polycrystalline cell:</w:t>
      </w:r>
    </w:p>
    <w:p w14:paraId="5B27E216" w14:textId="3CCE5A37"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It </w:t>
      </w:r>
      <w:proofErr w:type="gramStart"/>
      <w:r w:rsidRPr="00C769CB">
        <w:rPr>
          <w:rFonts w:asciiTheme="minorHAnsi" w:eastAsiaTheme="minorHAnsi" w:hAnsiTheme="minorHAnsi" w:cstheme="minorBidi"/>
          <w:sz w:val="22"/>
          <w:szCs w:val="22"/>
          <w:lang w:val="en-GB" w:eastAsia="en-US"/>
        </w:rPr>
        <w:t>is made</w:t>
      </w:r>
      <w:proofErr w:type="gramEnd"/>
      <w:r w:rsidRPr="00C769CB">
        <w:rPr>
          <w:rFonts w:asciiTheme="minorHAnsi" w:eastAsiaTheme="minorHAnsi" w:hAnsiTheme="minorHAnsi" w:cstheme="minorBidi"/>
          <w:sz w:val="22"/>
          <w:szCs w:val="22"/>
          <w:lang w:val="en-GB" w:eastAsia="en-US"/>
        </w:rPr>
        <w:t xml:space="preserve"> from molte</w:t>
      </w:r>
      <w:r w:rsidR="00BD001F">
        <w:rPr>
          <w:rFonts w:asciiTheme="minorHAnsi" w:eastAsiaTheme="minorHAnsi" w:hAnsiTheme="minorHAnsi" w:cstheme="minorBidi"/>
          <w:sz w:val="22"/>
          <w:szCs w:val="22"/>
          <w:lang w:val="en-GB" w:eastAsia="en-US"/>
        </w:rPr>
        <w:t>n</w:t>
      </w:r>
      <w:r w:rsidRPr="00C769CB">
        <w:rPr>
          <w:rFonts w:asciiTheme="minorHAnsi" w:eastAsiaTheme="minorHAnsi" w:hAnsiTheme="minorHAnsi" w:cstheme="minorBidi"/>
          <w:sz w:val="22"/>
          <w:szCs w:val="22"/>
          <w:lang w:val="en-GB" w:eastAsia="en-US"/>
        </w:rPr>
        <w:t xml:space="preserve"> silicon glass that is </w:t>
      </w:r>
      <w:r w:rsidR="00BD001F">
        <w:rPr>
          <w:rFonts w:asciiTheme="minorHAnsi" w:eastAsiaTheme="minorHAnsi" w:hAnsiTheme="minorHAnsi" w:cstheme="minorBidi"/>
          <w:sz w:val="22"/>
          <w:szCs w:val="22"/>
          <w:lang w:val="en-GB" w:eastAsia="en-US"/>
        </w:rPr>
        <w:t>formed in</w:t>
      </w:r>
      <w:r w:rsidRPr="00C769CB">
        <w:rPr>
          <w:rFonts w:asciiTheme="minorHAnsi" w:eastAsiaTheme="minorHAnsi" w:hAnsiTheme="minorHAnsi" w:cstheme="minorBidi"/>
          <w:sz w:val="22"/>
          <w:szCs w:val="22"/>
          <w:lang w:val="en-GB" w:eastAsia="en-US"/>
        </w:rPr>
        <w:t xml:space="preserve"> a mould. It is cheaper than the monocrystalline cell, but its limit efficiency is </w:t>
      </w:r>
      <w:r w:rsidR="00A161DC">
        <w:rPr>
          <w:rFonts w:asciiTheme="minorHAnsi" w:eastAsiaTheme="minorHAnsi" w:hAnsiTheme="minorHAnsi" w:cstheme="minorBidi"/>
          <w:sz w:val="22"/>
          <w:szCs w:val="22"/>
          <w:lang w:val="en-GB" w:eastAsia="en-US"/>
        </w:rPr>
        <w:t>32</w:t>
      </w:r>
      <w:r w:rsidRPr="00C769CB">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Currently</w:t>
      </w:r>
      <w:r w:rsidR="00A161DC" w:rsidRPr="00C65AFE">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 xml:space="preserve">this </w:t>
      </w:r>
      <w:r w:rsidR="00A161DC" w:rsidRPr="00C65AFE">
        <w:rPr>
          <w:rFonts w:asciiTheme="minorHAnsi" w:eastAsiaTheme="minorHAnsi" w:hAnsiTheme="minorHAnsi" w:cstheme="minorBidi"/>
          <w:sz w:val="22"/>
          <w:szCs w:val="22"/>
          <w:lang w:val="en-GB" w:eastAsia="en-US"/>
        </w:rPr>
        <w:t>type</w:t>
      </w:r>
      <w:r w:rsidR="00A161DC" w:rsidRPr="002D1DBA">
        <w:rPr>
          <w:rFonts w:asciiTheme="minorHAnsi" w:eastAsiaTheme="minorHAnsi" w:hAnsiTheme="minorHAnsi" w:cstheme="minorBidi"/>
          <w:sz w:val="22"/>
          <w:szCs w:val="22"/>
          <w:lang w:val="en-GB" w:eastAsia="en-US"/>
        </w:rPr>
        <w:t xml:space="preserve"> of cell</w:t>
      </w:r>
      <w:r w:rsidR="00A161DC" w:rsidRPr="00C65AFE">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achieves</w:t>
      </w:r>
      <w:r w:rsidR="00A161DC" w:rsidRPr="00C65AFE">
        <w:rPr>
          <w:rFonts w:asciiTheme="minorHAnsi" w:eastAsiaTheme="minorHAnsi" w:hAnsiTheme="minorHAnsi" w:cstheme="minorBidi"/>
          <w:sz w:val="22"/>
          <w:szCs w:val="22"/>
          <w:lang w:val="en-GB" w:eastAsia="en-US"/>
        </w:rPr>
        <w:t xml:space="preserve"> efficiencies of </w:t>
      </w:r>
      <w:r w:rsidR="00A161DC">
        <w:rPr>
          <w:rFonts w:asciiTheme="minorHAnsi" w:eastAsiaTheme="minorHAnsi" w:hAnsiTheme="minorHAnsi" w:cstheme="minorBidi"/>
          <w:sz w:val="22"/>
          <w:szCs w:val="22"/>
          <w:lang w:val="en-GB" w:eastAsia="en-US"/>
        </w:rPr>
        <w:t>19</w:t>
      </w:r>
      <w:r w:rsidR="00A161DC" w:rsidRPr="00C65AFE">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 xml:space="preserve">It </w:t>
      </w:r>
      <w:proofErr w:type="gramStart"/>
      <w:r w:rsidRPr="00C769CB">
        <w:rPr>
          <w:rFonts w:asciiTheme="minorHAnsi" w:eastAsiaTheme="minorHAnsi" w:hAnsiTheme="minorHAnsi" w:cstheme="minorBidi"/>
          <w:sz w:val="22"/>
          <w:szCs w:val="22"/>
          <w:lang w:val="en-GB" w:eastAsia="en-US"/>
        </w:rPr>
        <w:t>is recognized</w:t>
      </w:r>
      <w:proofErr w:type="gramEnd"/>
      <w:r w:rsidRPr="00C769CB">
        <w:rPr>
          <w:rFonts w:asciiTheme="minorHAnsi" w:eastAsiaTheme="minorHAnsi" w:hAnsiTheme="minorHAnsi" w:cstheme="minorBidi"/>
          <w:sz w:val="22"/>
          <w:szCs w:val="22"/>
          <w:lang w:val="en-GB" w:eastAsia="en-US"/>
        </w:rPr>
        <w:t xml:space="preserve"> because its colour is irregular and clearer than the monocrystalline and has a rectangular shape without cuts at the edges.</w:t>
      </w:r>
    </w:p>
    <w:p w14:paraId="241957CF" w14:textId="0518C845"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Polycrystalline cells are somewhat less efficient than monocrystalline cells, but are more efficient when the sun reaches low incidence angles on the solar </w:t>
      </w:r>
      <w:r w:rsidR="00B044E1">
        <w:rPr>
          <w:rFonts w:asciiTheme="minorHAnsi" w:eastAsiaTheme="minorHAnsi" w:hAnsiTheme="minorHAnsi" w:cstheme="minorBidi"/>
          <w:sz w:val="22"/>
          <w:szCs w:val="22"/>
          <w:lang w:val="en-GB" w:eastAsia="en-US"/>
        </w:rPr>
        <w:t>cell</w:t>
      </w:r>
      <w:r w:rsidRPr="00C769CB">
        <w:rPr>
          <w:rFonts w:asciiTheme="minorHAnsi" w:eastAsiaTheme="minorHAnsi" w:hAnsiTheme="minorHAnsi" w:cstheme="minorBidi"/>
          <w:sz w:val="22"/>
          <w:szCs w:val="22"/>
          <w:lang w:val="en-GB" w:eastAsia="en-US"/>
        </w:rPr>
        <w:t>.</w:t>
      </w:r>
    </w:p>
    <w:p w14:paraId="7B4A76AA" w14:textId="7E836FB8" w:rsidR="00773A27" w:rsidRPr="00C769CB" w:rsidRDefault="00773A27" w:rsidP="006B7C71">
      <w:pPr>
        <w:pStyle w:val="normal2"/>
        <w:ind w:left="0"/>
        <w:rPr>
          <w:rFonts w:asciiTheme="minorHAnsi" w:eastAsiaTheme="minorHAnsi" w:hAnsiTheme="minorHAnsi" w:cstheme="minorBidi"/>
          <w:b/>
          <w:sz w:val="22"/>
          <w:szCs w:val="22"/>
          <w:lang w:val="en-GB" w:eastAsia="en-US"/>
        </w:rPr>
      </w:pPr>
      <w:r w:rsidRPr="00C769CB">
        <w:rPr>
          <w:rFonts w:asciiTheme="minorHAnsi" w:eastAsiaTheme="minorHAnsi" w:hAnsiTheme="minorHAnsi" w:cstheme="minorBidi"/>
          <w:b/>
          <w:sz w:val="22"/>
          <w:szCs w:val="22"/>
          <w:lang w:val="en-GB" w:eastAsia="en-US"/>
        </w:rPr>
        <w:t>The thin</w:t>
      </w:r>
      <w:r w:rsidR="00BD001F" w:rsidRPr="00BD001F">
        <w:rPr>
          <w:rFonts w:asciiTheme="minorHAnsi" w:eastAsiaTheme="minorHAnsi" w:hAnsiTheme="minorHAnsi" w:cstheme="minorBidi"/>
          <w:b/>
          <w:sz w:val="22"/>
          <w:szCs w:val="22"/>
          <w:lang w:val="en-GB" w:eastAsia="en-US"/>
        </w:rPr>
        <w:t xml:space="preserve"> film cell or amorphous silicon</w:t>
      </w:r>
      <w:r w:rsidRPr="00C769CB">
        <w:rPr>
          <w:rFonts w:asciiTheme="minorHAnsi" w:eastAsiaTheme="minorHAnsi" w:hAnsiTheme="minorHAnsi" w:cstheme="minorBidi"/>
          <w:b/>
          <w:sz w:val="22"/>
          <w:szCs w:val="22"/>
          <w:lang w:val="en-GB" w:eastAsia="en-US"/>
        </w:rPr>
        <w:t>:</w:t>
      </w:r>
    </w:p>
    <w:p w14:paraId="72B7491F" w14:textId="63780063"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It uses a new technology consisting of a thin film of pure silicon glass on a glass or ceramic substrate. T</w:t>
      </w:r>
      <w:r w:rsidR="00BD001F" w:rsidRPr="00BD001F">
        <w:rPr>
          <w:rFonts w:asciiTheme="minorHAnsi" w:eastAsiaTheme="minorHAnsi" w:hAnsiTheme="minorHAnsi" w:cstheme="minorBidi"/>
          <w:sz w:val="22"/>
          <w:szCs w:val="22"/>
          <w:lang w:val="en-GB" w:eastAsia="en-US"/>
        </w:rPr>
        <w:t xml:space="preserve">his layer does not exceed 20 </w:t>
      </w:r>
      <w:proofErr w:type="spellStart"/>
      <w:r w:rsidR="00BD001F" w:rsidRPr="00BD001F">
        <w:rPr>
          <w:rFonts w:asciiTheme="minorHAnsi" w:eastAsiaTheme="minorHAnsi" w:hAnsiTheme="minorHAnsi" w:cstheme="minorBidi"/>
          <w:sz w:val="22"/>
          <w:szCs w:val="22"/>
          <w:lang w:val="en-GB" w:eastAsia="en-US"/>
        </w:rPr>
        <w:t>μm</w:t>
      </w:r>
      <w:proofErr w:type="spellEnd"/>
      <w:r w:rsidR="00BD001F">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 xml:space="preserve">The thickness of the entire cell is 300 to 800 </w:t>
      </w:r>
      <w:proofErr w:type="spellStart"/>
      <w:r w:rsidRPr="00C769CB">
        <w:rPr>
          <w:rFonts w:asciiTheme="minorHAnsi" w:eastAsiaTheme="minorHAnsi" w:hAnsiTheme="minorHAnsi" w:cstheme="minorBidi"/>
          <w:sz w:val="22"/>
          <w:szCs w:val="22"/>
          <w:lang w:val="en-GB" w:eastAsia="en-US"/>
        </w:rPr>
        <w:t>μm</w:t>
      </w:r>
      <w:proofErr w:type="spellEnd"/>
      <w:r w:rsidRPr="00C769CB">
        <w:rPr>
          <w:rFonts w:asciiTheme="minorHAnsi" w:eastAsiaTheme="minorHAnsi" w:hAnsiTheme="minorHAnsi" w:cstheme="minorBidi"/>
          <w:sz w:val="22"/>
          <w:szCs w:val="22"/>
          <w:lang w:val="en-GB" w:eastAsia="en-US"/>
        </w:rPr>
        <w:t xml:space="preserve">. The substrate may also be plastic which allows </w:t>
      </w:r>
      <w:r w:rsidR="00BD001F">
        <w:rPr>
          <w:rFonts w:asciiTheme="minorHAnsi" w:eastAsiaTheme="minorHAnsi" w:hAnsiTheme="minorHAnsi" w:cstheme="minorBidi"/>
          <w:sz w:val="22"/>
          <w:szCs w:val="22"/>
          <w:lang w:val="en-GB" w:eastAsia="en-US"/>
        </w:rPr>
        <w:t>the production of</w:t>
      </w:r>
      <w:r w:rsidRPr="00C769CB">
        <w:rPr>
          <w:rFonts w:asciiTheme="minorHAnsi" w:eastAsiaTheme="minorHAnsi" w:hAnsiTheme="minorHAnsi" w:cstheme="minorBidi"/>
          <w:sz w:val="22"/>
          <w:szCs w:val="22"/>
          <w:lang w:val="en-GB" w:eastAsia="en-US"/>
        </w:rPr>
        <w:t xml:space="preserve"> flexible </w:t>
      </w:r>
      <w:r w:rsidR="00B044E1">
        <w:rPr>
          <w:rFonts w:asciiTheme="minorHAnsi" w:eastAsiaTheme="minorHAnsi" w:hAnsiTheme="minorHAnsi" w:cstheme="minorBidi"/>
          <w:sz w:val="22"/>
          <w:szCs w:val="22"/>
          <w:lang w:val="en-GB" w:eastAsia="en-US"/>
        </w:rPr>
        <w:t>modules</w:t>
      </w:r>
      <w:r w:rsidRPr="00C769CB">
        <w:rPr>
          <w:rFonts w:asciiTheme="minorHAnsi" w:eastAsiaTheme="minorHAnsi" w:hAnsiTheme="minorHAnsi" w:cstheme="minorBidi"/>
          <w:sz w:val="22"/>
          <w:szCs w:val="22"/>
          <w:lang w:val="en-GB" w:eastAsia="en-US"/>
        </w:rPr>
        <w:t>.</w:t>
      </w:r>
    </w:p>
    <w:p w14:paraId="7C7D23B8" w14:textId="467F890D" w:rsidR="00773A27" w:rsidRDefault="00773A27" w:rsidP="00A161DC">
      <w:pPr>
        <w:pStyle w:val="normal2"/>
        <w:ind w:left="0"/>
        <w:rPr>
          <w:ins w:id="161" w:author="Adam Hay" w:date="2017-03-29T23:33:00Z"/>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Currently the efficiency of these cells is around </w:t>
      </w:r>
      <w:r w:rsidR="00A161DC">
        <w:rPr>
          <w:rFonts w:asciiTheme="minorHAnsi" w:eastAsiaTheme="minorHAnsi" w:hAnsiTheme="minorHAnsi" w:cstheme="minorBidi"/>
          <w:sz w:val="22"/>
          <w:szCs w:val="22"/>
          <w:lang w:val="en-GB" w:eastAsia="en-US"/>
        </w:rPr>
        <w:t>13</w:t>
      </w:r>
      <w:r w:rsidRPr="00C769CB">
        <w:rPr>
          <w:rFonts w:asciiTheme="minorHAnsi" w:eastAsiaTheme="minorHAnsi" w:hAnsiTheme="minorHAnsi" w:cstheme="minorBidi"/>
          <w:sz w:val="22"/>
          <w:szCs w:val="22"/>
          <w:lang w:val="en-GB" w:eastAsia="en-US"/>
        </w:rPr>
        <w:t xml:space="preserve">% although in laboratories </w:t>
      </w:r>
      <w:r w:rsidR="00BD001F">
        <w:rPr>
          <w:rFonts w:asciiTheme="minorHAnsi" w:eastAsiaTheme="minorHAnsi" w:hAnsiTheme="minorHAnsi" w:cstheme="minorBidi"/>
          <w:sz w:val="22"/>
          <w:szCs w:val="22"/>
          <w:lang w:val="en-GB" w:eastAsia="en-US"/>
        </w:rPr>
        <w:t xml:space="preserve">efficiency levels </w:t>
      </w:r>
      <w:r w:rsidRPr="00C769CB">
        <w:rPr>
          <w:rFonts w:asciiTheme="minorHAnsi" w:eastAsiaTheme="minorHAnsi" w:hAnsiTheme="minorHAnsi" w:cstheme="minorBidi"/>
          <w:sz w:val="22"/>
          <w:szCs w:val="22"/>
          <w:lang w:val="en-GB" w:eastAsia="en-US"/>
        </w:rPr>
        <w:t>of 1</w:t>
      </w:r>
      <w:r w:rsidR="00A161DC">
        <w:rPr>
          <w:rFonts w:asciiTheme="minorHAnsi" w:eastAsiaTheme="minorHAnsi" w:hAnsiTheme="minorHAnsi" w:cstheme="minorBidi"/>
          <w:sz w:val="22"/>
          <w:szCs w:val="22"/>
          <w:lang w:val="en-GB" w:eastAsia="en-US"/>
        </w:rPr>
        <w:t>5</w:t>
      </w:r>
      <w:r w:rsidRPr="00C769CB">
        <w:rPr>
          <w:rFonts w:asciiTheme="minorHAnsi" w:eastAsiaTheme="minorHAnsi" w:hAnsiTheme="minorHAnsi" w:cstheme="minorBidi"/>
          <w:sz w:val="22"/>
          <w:szCs w:val="22"/>
          <w:lang w:val="en-GB" w:eastAsia="en-US"/>
        </w:rPr>
        <w:t>%</w:t>
      </w:r>
      <w:r w:rsidR="00BD001F">
        <w:rPr>
          <w:rFonts w:asciiTheme="minorHAnsi" w:eastAsiaTheme="minorHAnsi" w:hAnsiTheme="minorHAnsi" w:cstheme="minorBidi"/>
          <w:sz w:val="22"/>
          <w:szCs w:val="22"/>
          <w:lang w:val="en-GB" w:eastAsia="en-US"/>
        </w:rPr>
        <w:t xml:space="preserve"> </w:t>
      </w:r>
      <w:proofErr w:type="gramStart"/>
      <w:r w:rsidR="00BD001F">
        <w:rPr>
          <w:rFonts w:asciiTheme="minorHAnsi" w:eastAsiaTheme="minorHAnsi" w:hAnsiTheme="minorHAnsi" w:cstheme="minorBidi"/>
          <w:sz w:val="22"/>
          <w:szCs w:val="22"/>
          <w:lang w:val="en-GB" w:eastAsia="en-US"/>
        </w:rPr>
        <w:t>have been reached</w:t>
      </w:r>
      <w:proofErr w:type="gramEnd"/>
      <w:r w:rsidRPr="00C769CB">
        <w:rPr>
          <w:rFonts w:asciiTheme="minorHAnsi" w:eastAsiaTheme="minorHAnsi" w:hAnsiTheme="minorHAnsi" w:cstheme="minorBidi"/>
          <w:sz w:val="22"/>
          <w:szCs w:val="22"/>
          <w:lang w:val="en-GB" w:eastAsia="en-US"/>
        </w:rPr>
        <w:t xml:space="preserve">. The advantage of this technology is that it is much cheaper than the crystalline cells, </w:t>
      </w:r>
      <w:r w:rsidR="00A161DC">
        <w:rPr>
          <w:rFonts w:asciiTheme="minorHAnsi" w:eastAsiaTheme="minorHAnsi" w:hAnsiTheme="minorHAnsi" w:cstheme="minorBidi"/>
          <w:sz w:val="22"/>
          <w:szCs w:val="22"/>
          <w:lang w:val="en-GB" w:eastAsia="en-US"/>
        </w:rPr>
        <w:t xml:space="preserve">it allows the formation of flexible </w:t>
      </w:r>
      <w:r w:rsidR="00B044E1">
        <w:rPr>
          <w:rFonts w:asciiTheme="minorHAnsi" w:eastAsiaTheme="minorHAnsi" w:hAnsiTheme="minorHAnsi" w:cstheme="minorBidi"/>
          <w:sz w:val="22"/>
          <w:szCs w:val="22"/>
          <w:lang w:val="en-GB" w:eastAsia="en-US"/>
        </w:rPr>
        <w:t>modules</w:t>
      </w:r>
      <w:r w:rsidR="00B044E1" w:rsidRPr="00C769CB">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 xml:space="preserve">and in the manufacturing </w:t>
      </w:r>
      <w:proofErr w:type="gramStart"/>
      <w:r w:rsidRPr="00C769CB">
        <w:rPr>
          <w:rFonts w:asciiTheme="minorHAnsi" w:eastAsiaTheme="minorHAnsi" w:hAnsiTheme="minorHAnsi" w:cstheme="minorBidi"/>
          <w:sz w:val="22"/>
          <w:szCs w:val="22"/>
          <w:lang w:val="en-GB" w:eastAsia="en-US"/>
        </w:rPr>
        <w:t>process</w:t>
      </w:r>
      <w:proofErr w:type="gramEnd"/>
      <w:r w:rsidRPr="00C769CB">
        <w:rPr>
          <w:rFonts w:asciiTheme="minorHAnsi" w:eastAsiaTheme="minorHAnsi" w:hAnsiTheme="minorHAnsi" w:cstheme="minorBidi"/>
          <w:sz w:val="22"/>
          <w:szCs w:val="22"/>
          <w:lang w:val="en-GB" w:eastAsia="en-US"/>
        </w:rPr>
        <w:t xml:space="preserve"> no polluting elements are used. They have a performance less than half </w:t>
      </w:r>
      <w:r w:rsidR="00BD001F">
        <w:rPr>
          <w:rFonts w:asciiTheme="minorHAnsi" w:eastAsiaTheme="minorHAnsi" w:hAnsiTheme="minorHAnsi" w:cstheme="minorBidi"/>
          <w:sz w:val="22"/>
          <w:szCs w:val="22"/>
          <w:lang w:val="en-GB" w:eastAsia="en-US"/>
        </w:rPr>
        <w:t>that of</w:t>
      </w:r>
      <w:r w:rsidRPr="00C769CB">
        <w:rPr>
          <w:rFonts w:asciiTheme="minorHAnsi" w:eastAsiaTheme="minorHAnsi" w:hAnsiTheme="minorHAnsi" w:cstheme="minorBidi"/>
          <w:sz w:val="22"/>
          <w:szCs w:val="22"/>
          <w:lang w:val="en-GB" w:eastAsia="en-US"/>
        </w:rPr>
        <w:t xml:space="preserve"> crystalline type cells.</w:t>
      </w:r>
    </w:p>
    <w:p w14:paraId="5DAC503A" w14:textId="77777777" w:rsidR="00C14C37" w:rsidRPr="00626652" w:rsidRDefault="00C14C37" w:rsidP="00C14C37">
      <w:pPr>
        <w:pStyle w:val="normal2"/>
        <w:ind w:left="0"/>
        <w:rPr>
          <w:color w:val="000000"/>
          <w:sz w:val="20"/>
          <w:szCs w:val="20"/>
          <w:lang w:val="en-GB"/>
        </w:rPr>
      </w:pPr>
      <w:moveToRangeStart w:id="162" w:author="Adam Hay" w:date="2017-03-29T23:33:00Z" w:name="move478593732"/>
      <w:proofErr w:type="gramStart"/>
      <w:moveTo w:id="163" w:author="Adam Hay" w:date="2017-03-29T23:33:00Z">
        <w:r w:rsidRPr="00626652">
          <w:rPr>
            <w:color w:val="000000"/>
            <w:sz w:val="20"/>
            <w:szCs w:val="20"/>
            <w:lang w:val="en-GB"/>
          </w:rPr>
          <w:t>Typically</w:t>
        </w:r>
        <w:proofErr w:type="gramEnd"/>
        <w:r w:rsidRPr="00626652">
          <w:rPr>
            <w:color w:val="000000"/>
            <w:sz w:val="20"/>
            <w:szCs w:val="20"/>
            <w:lang w:val="en-GB"/>
          </w:rPr>
          <w:t xml:space="preserve"> for 12V Systems, 36 cells are connected in series in one PV module.</w:t>
        </w:r>
      </w:moveTo>
    </w:p>
    <w:moveToRangeEnd w:id="162"/>
    <w:p w14:paraId="76B29440" w14:textId="368EA6C0" w:rsidR="00C14C37" w:rsidRPr="00C769CB" w:rsidDel="00C14C37" w:rsidRDefault="00C14C37" w:rsidP="00A161DC">
      <w:pPr>
        <w:pStyle w:val="normal2"/>
        <w:ind w:left="0"/>
        <w:rPr>
          <w:del w:id="164" w:author="Adam Hay" w:date="2017-03-29T23:33:00Z"/>
          <w:rFonts w:asciiTheme="minorHAnsi" w:eastAsiaTheme="minorHAnsi" w:hAnsiTheme="minorHAnsi" w:cstheme="minorBidi"/>
          <w:sz w:val="22"/>
          <w:szCs w:val="22"/>
          <w:lang w:val="en-GB" w:eastAsia="en-US"/>
        </w:rPr>
      </w:pPr>
    </w:p>
    <w:p w14:paraId="634BC9AA" w14:textId="77777777" w:rsidR="00D72934" w:rsidRDefault="00773A27" w:rsidP="00CC2900">
      <w:pPr>
        <w:pStyle w:val="normal2"/>
        <w:keepNext/>
        <w:ind w:left="0"/>
        <w:jc w:val="center"/>
      </w:pPr>
      <w:r w:rsidRPr="00C769CB">
        <w:rPr>
          <w:rFonts w:asciiTheme="minorHAnsi" w:eastAsiaTheme="minorHAnsi" w:hAnsiTheme="minorHAnsi" w:cstheme="minorBidi"/>
          <w:noProof/>
          <w:sz w:val="22"/>
          <w:szCs w:val="22"/>
          <w:lang w:val="en-IE" w:eastAsia="en-IE"/>
        </w:rPr>
        <w:drawing>
          <wp:inline distT="0" distB="0" distL="0" distR="0" wp14:anchorId="658C1608" wp14:editId="16D6CC98">
            <wp:extent cx="5518800" cy="2952000"/>
            <wp:effectExtent l="0" t="0" r="5715" b="1270"/>
            <wp:docPr id="2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l="26344" t="33837" r="27596" b="22284"/>
                    <a:stretch>
                      <a:fillRect/>
                    </a:stretch>
                  </pic:blipFill>
                  <pic:spPr bwMode="auto">
                    <a:xfrm>
                      <a:off x="0" y="0"/>
                      <a:ext cx="5518800" cy="2952000"/>
                    </a:xfrm>
                    <a:prstGeom prst="rect">
                      <a:avLst/>
                    </a:prstGeom>
                    <a:noFill/>
                    <a:ln w="9525">
                      <a:noFill/>
                      <a:miter lim="800000"/>
                      <a:headEnd/>
                      <a:tailEnd/>
                    </a:ln>
                  </pic:spPr>
                </pic:pic>
              </a:graphicData>
            </a:graphic>
          </wp:inline>
        </w:drawing>
      </w:r>
    </w:p>
    <w:p w14:paraId="67D0349D" w14:textId="3C8C7A6D" w:rsidR="00773A27" w:rsidRDefault="00D72934" w:rsidP="00D72934">
      <w:pPr>
        <w:pStyle w:val="Caption"/>
        <w:jc w:val="center"/>
      </w:pPr>
      <w:r>
        <w:t xml:space="preserve">Figure </w:t>
      </w:r>
      <w:r>
        <w:fldChar w:fldCharType="begin"/>
      </w:r>
      <w:r>
        <w:instrText xml:space="preserve"> SEQ Figure \* ARABIC </w:instrText>
      </w:r>
      <w:r>
        <w:fldChar w:fldCharType="separate"/>
      </w:r>
      <w:r w:rsidR="00436985">
        <w:rPr>
          <w:noProof/>
        </w:rPr>
        <w:t>1</w:t>
      </w:r>
      <w:r>
        <w:fldChar w:fldCharType="end"/>
      </w:r>
      <w:r>
        <w:t xml:space="preserve"> Types of solar cells</w:t>
      </w:r>
    </w:p>
    <w:p w14:paraId="20B4AFF1" w14:textId="514F9FCE" w:rsidR="00A161DC" w:rsidRPr="00626652" w:rsidDel="00C14C37" w:rsidRDefault="00A161DC" w:rsidP="00A161DC">
      <w:pPr>
        <w:pStyle w:val="normal2"/>
        <w:ind w:left="0"/>
        <w:rPr>
          <w:color w:val="000000"/>
          <w:sz w:val="20"/>
          <w:szCs w:val="20"/>
          <w:lang w:val="en-GB"/>
        </w:rPr>
      </w:pPr>
      <w:moveFromRangeStart w:id="165" w:author="Adam Hay" w:date="2017-03-29T23:33:00Z" w:name="move478593732"/>
      <w:moveFrom w:id="166" w:author="Adam Hay" w:date="2017-03-29T23:33:00Z">
        <w:r w:rsidRPr="00626652" w:rsidDel="00C14C37">
          <w:rPr>
            <w:color w:val="000000"/>
            <w:sz w:val="20"/>
            <w:szCs w:val="20"/>
            <w:lang w:val="en-GB"/>
          </w:rPr>
          <w:t xml:space="preserve">Typically for 12V Systems, 36 cells are connected in series in one </w:t>
        </w:r>
        <w:r w:rsidR="005E11DD" w:rsidRPr="00626652" w:rsidDel="00C14C37">
          <w:rPr>
            <w:color w:val="000000"/>
            <w:sz w:val="20"/>
            <w:szCs w:val="20"/>
            <w:lang w:val="en-GB"/>
          </w:rPr>
          <w:t xml:space="preserve">PV </w:t>
        </w:r>
        <w:r w:rsidRPr="00626652" w:rsidDel="00C14C37">
          <w:rPr>
            <w:color w:val="000000"/>
            <w:sz w:val="20"/>
            <w:szCs w:val="20"/>
            <w:lang w:val="en-GB"/>
          </w:rPr>
          <w:t>module.</w:t>
        </w:r>
      </w:moveFrom>
    </w:p>
    <w:p w14:paraId="1D76AB5B" w14:textId="77777777" w:rsidR="00773A27" w:rsidRPr="00C769CB" w:rsidRDefault="00773A27" w:rsidP="00C769CB">
      <w:pPr>
        <w:pStyle w:val="Heading3"/>
        <w:rPr>
          <w:b w:val="0"/>
        </w:rPr>
      </w:pPr>
      <w:bookmarkStart w:id="167" w:name="_Toc478595285"/>
      <w:moveFromRangeEnd w:id="165"/>
      <w:r w:rsidRPr="00C769CB">
        <w:t>Lifespan</w:t>
      </w:r>
      <w:bookmarkEnd w:id="167"/>
    </w:p>
    <w:p w14:paraId="6C987E26"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In general, the PV modules are the longest-lasting component of the system, and the lifespan depends on its design, the environment and the operating conditions.</w:t>
      </w:r>
    </w:p>
    <w:p w14:paraId="312C6B92" w14:textId="4286A0D0" w:rsidR="00773A27" w:rsidRPr="00B557B4" w:rsidRDefault="00773A27" w:rsidP="006B7C71">
      <w:pPr>
        <w:pStyle w:val="normal2"/>
        <w:ind w:left="0"/>
        <w:rPr>
          <w:color w:val="000000"/>
          <w:sz w:val="20"/>
          <w:szCs w:val="20"/>
          <w:lang w:val="en-GB"/>
        </w:rPr>
      </w:pPr>
      <w:r w:rsidRPr="00B557B4">
        <w:rPr>
          <w:color w:val="000000"/>
          <w:sz w:val="20"/>
          <w:szCs w:val="20"/>
          <w:lang w:val="en-GB"/>
        </w:rPr>
        <w:lastRenderedPageBreak/>
        <w:t xml:space="preserve">They </w:t>
      </w:r>
      <w:proofErr w:type="gramStart"/>
      <w:r w:rsidRPr="00B557B4">
        <w:rPr>
          <w:color w:val="000000"/>
          <w:sz w:val="20"/>
          <w:szCs w:val="20"/>
          <w:lang w:val="en-GB"/>
        </w:rPr>
        <w:t>are designed</w:t>
      </w:r>
      <w:proofErr w:type="gramEnd"/>
      <w:r w:rsidRPr="00B557B4">
        <w:rPr>
          <w:color w:val="000000"/>
          <w:sz w:val="20"/>
          <w:szCs w:val="20"/>
          <w:lang w:val="en-GB"/>
        </w:rPr>
        <w:t xml:space="preserve"> to withstand all weather conditions, including </w:t>
      </w:r>
      <w:r>
        <w:rPr>
          <w:color w:val="000000"/>
          <w:sz w:val="20"/>
          <w:szCs w:val="20"/>
          <w:lang w:val="en-GB"/>
        </w:rPr>
        <w:t>a</w:t>
      </w:r>
      <w:r w:rsidRPr="00B557B4">
        <w:rPr>
          <w:color w:val="000000"/>
          <w:sz w:val="20"/>
          <w:szCs w:val="20"/>
          <w:lang w:val="en-GB"/>
        </w:rPr>
        <w:t>rctic cold, desert heat, tropical humidity, winds above 125 mph</w:t>
      </w:r>
      <w:r>
        <w:rPr>
          <w:color w:val="000000"/>
          <w:sz w:val="20"/>
          <w:szCs w:val="20"/>
          <w:lang w:val="en-GB"/>
        </w:rPr>
        <w:t xml:space="preserve"> (200 </w:t>
      </w:r>
      <w:r w:rsidR="00A161DC">
        <w:rPr>
          <w:color w:val="000000"/>
          <w:sz w:val="20"/>
          <w:szCs w:val="20"/>
          <w:lang w:val="en-GB"/>
        </w:rPr>
        <w:t>k</w:t>
      </w:r>
      <w:r>
        <w:rPr>
          <w:color w:val="000000"/>
          <w:sz w:val="20"/>
          <w:szCs w:val="20"/>
          <w:lang w:val="en-GB"/>
        </w:rPr>
        <w:t>m</w:t>
      </w:r>
      <w:r w:rsidR="00A161DC">
        <w:rPr>
          <w:color w:val="000000"/>
          <w:sz w:val="20"/>
          <w:szCs w:val="20"/>
          <w:lang w:val="en-GB"/>
        </w:rPr>
        <w:t>/</w:t>
      </w:r>
      <w:r>
        <w:rPr>
          <w:color w:val="000000"/>
          <w:sz w:val="20"/>
          <w:szCs w:val="20"/>
          <w:lang w:val="en-GB"/>
        </w:rPr>
        <w:t>h)</w:t>
      </w:r>
      <w:r w:rsidRPr="00B557B4">
        <w:rPr>
          <w:color w:val="000000"/>
          <w:sz w:val="20"/>
          <w:szCs w:val="20"/>
          <w:lang w:val="en-GB"/>
        </w:rPr>
        <w:t xml:space="preserve"> and 25 mm hail at terminal speed.</w:t>
      </w:r>
    </w:p>
    <w:p w14:paraId="10278BF2" w14:textId="767A9433" w:rsidR="00773A27" w:rsidRDefault="005E11DD" w:rsidP="006B7C71">
      <w:pPr>
        <w:pStyle w:val="normal2"/>
        <w:ind w:left="0"/>
        <w:rPr>
          <w:color w:val="000000"/>
          <w:sz w:val="20"/>
          <w:szCs w:val="20"/>
          <w:lang w:val="en-GB"/>
        </w:rPr>
      </w:pPr>
      <w:r>
        <w:rPr>
          <w:color w:val="000000"/>
          <w:sz w:val="20"/>
          <w:szCs w:val="20"/>
          <w:lang w:val="en-GB"/>
        </w:rPr>
        <w:t>Certain</w:t>
      </w:r>
      <w:r w:rsidR="00773A27" w:rsidRPr="00B557B4">
        <w:rPr>
          <w:color w:val="000000"/>
          <w:sz w:val="20"/>
          <w:szCs w:val="20"/>
          <w:lang w:val="en-GB"/>
        </w:rPr>
        <w:t xml:space="preserve"> PV modules</w:t>
      </w:r>
      <w:r>
        <w:rPr>
          <w:color w:val="000000"/>
          <w:sz w:val="20"/>
          <w:szCs w:val="20"/>
          <w:lang w:val="en-GB"/>
        </w:rPr>
        <w:t>,</w:t>
      </w:r>
      <w:r w:rsidR="00773A27" w:rsidRPr="00B557B4">
        <w:rPr>
          <w:color w:val="000000"/>
          <w:sz w:val="20"/>
          <w:szCs w:val="20"/>
          <w:lang w:val="en-GB"/>
        </w:rPr>
        <w:t xml:space="preserve"> </w:t>
      </w:r>
      <w:r>
        <w:rPr>
          <w:color w:val="000000"/>
          <w:sz w:val="20"/>
          <w:szCs w:val="20"/>
          <w:lang w:val="en-GB"/>
        </w:rPr>
        <w:t xml:space="preserve">such as </w:t>
      </w:r>
      <w:r w:rsidR="00773A27" w:rsidRPr="00B557B4">
        <w:rPr>
          <w:color w:val="000000"/>
          <w:sz w:val="20"/>
          <w:szCs w:val="20"/>
          <w:lang w:val="en-GB"/>
        </w:rPr>
        <w:t xml:space="preserve">thin </w:t>
      </w:r>
      <w:r>
        <w:rPr>
          <w:color w:val="000000"/>
          <w:sz w:val="20"/>
          <w:szCs w:val="20"/>
          <w:lang w:val="en-GB"/>
        </w:rPr>
        <w:t>film silicon types,</w:t>
      </w:r>
      <w:r w:rsidR="00773A27" w:rsidRPr="00B557B4">
        <w:rPr>
          <w:color w:val="000000"/>
          <w:sz w:val="20"/>
          <w:szCs w:val="20"/>
          <w:lang w:val="en-GB"/>
        </w:rPr>
        <w:t xml:space="preserve"> suffer a predictable drop in performance during the first few months of operation, which decreases until it </w:t>
      </w:r>
      <w:ins w:id="168" w:author="Adam Hay" w:date="2017-03-29T23:33:00Z">
        <w:r w:rsidR="00C14C37">
          <w:rPr>
            <w:color w:val="000000"/>
            <w:sz w:val="20"/>
            <w:szCs w:val="20"/>
            <w:lang w:val="en-GB"/>
          </w:rPr>
          <w:t xml:space="preserve">eventual </w:t>
        </w:r>
        <w:proofErr w:type="spellStart"/>
        <w:r w:rsidR="00C14C37">
          <w:rPr>
            <w:color w:val="000000"/>
            <w:sz w:val="20"/>
            <w:szCs w:val="20"/>
            <w:lang w:val="en-GB"/>
          </w:rPr>
          <w:t>cessation</w:t>
        </w:r>
      </w:ins>
      <w:del w:id="169" w:author="Adam Hay" w:date="2017-03-29T23:34:00Z">
        <w:r w:rsidR="00773A27" w:rsidRPr="00B557B4" w:rsidDel="00C14C37">
          <w:rPr>
            <w:color w:val="000000"/>
            <w:sz w:val="20"/>
            <w:szCs w:val="20"/>
            <w:lang w:val="en-GB"/>
          </w:rPr>
          <w:delText>ceases after some tim</w:delText>
        </w:r>
      </w:del>
      <w:r w:rsidR="00773A27" w:rsidRPr="00B557B4">
        <w:rPr>
          <w:color w:val="000000"/>
          <w:sz w:val="20"/>
          <w:szCs w:val="20"/>
          <w:lang w:val="en-GB"/>
        </w:rPr>
        <w:t>e</w:t>
      </w:r>
      <w:proofErr w:type="spellEnd"/>
      <w:r w:rsidR="00773A27" w:rsidRPr="00B557B4">
        <w:rPr>
          <w:color w:val="000000"/>
          <w:sz w:val="20"/>
          <w:szCs w:val="20"/>
          <w:lang w:val="en-GB"/>
        </w:rPr>
        <w:t>. Thereafter, the performance of the modules is relatively stable. In polycrystalline modules, this kind of degradation is much smaller.</w:t>
      </w:r>
    </w:p>
    <w:p w14:paraId="4EAF8778" w14:textId="002750A4" w:rsidR="005E11DD" w:rsidRPr="00B557B4" w:rsidRDefault="005E11DD" w:rsidP="006B7C71">
      <w:pPr>
        <w:pStyle w:val="normal2"/>
        <w:ind w:left="0"/>
        <w:rPr>
          <w:color w:val="000000"/>
          <w:sz w:val="20"/>
          <w:szCs w:val="20"/>
          <w:lang w:val="en-GB"/>
        </w:rPr>
      </w:pPr>
      <w:proofErr w:type="gramStart"/>
      <w:r>
        <w:rPr>
          <w:color w:val="000000"/>
          <w:sz w:val="20"/>
          <w:szCs w:val="20"/>
          <w:lang w:val="en-GB"/>
        </w:rPr>
        <w:t>Longer term</w:t>
      </w:r>
      <w:proofErr w:type="gramEnd"/>
      <w:r>
        <w:rPr>
          <w:color w:val="000000"/>
          <w:sz w:val="20"/>
          <w:szCs w:val="20"/>
          <w:lang w:val="en-GB"/>
        </w:rPr>
        <w:t xml:space="preserve"> degradation of around half percent a year can be expected. The overall life span of the PV module is likely to </w:t>
      </w:r>
      <w:proofErr w:type="gramStart"/>
      <w:r>
        <w:rPr>
          <w:color w:val="000000"/>
          <w:sz w:val="20"/>
          <w:szCs w:val="20"/>
          <w:lang w:val="en-GB"/>
        </w:rPr>
        <w:t>be limited</w:t>
      </w:r>
      <w:proofErr w:type="gramEnd"/>
      <w:r>
        <w:rPr>
          <w:color w:val="000000"/>
          <w:sz w:val="20"/>
          <w:szCs w:val="20"/>
          <w:lang w:val="en-GB"/>
        </w:rPr>
        <w:t xml:space="preserve"> by other factors rather than degradation of the silicon. A lifespan of 20 years or more </w:t>
      </w:r>
      <w:proofErr w:type="gramStart"/>
      <w:r>
        <w:rPr>
          <w:color w:val="000000"/>
          <w:sz w:val="20"/>
          <w:szCs w:val="20"/>
          <w:lang w:val="en-GB"/>
        </w:rPr>
        <w:t>can typically be expected</w:t>
      </w:r>
      <w:proofErr w:type="gramEnd"/>
      <w:r>
        <w:rPr>
          <w:color w:val="000000"/>
          <w:sz w:val="20"/>
          <w:szCs w:val="20"/>
          <w:lang w:val="en-GB"/>
        </w:rPr>
        <w:t>.</w:t>
      </w:r>
    </w:p>
    <w:p w14:paraId="58307677" w14:textId="77777777" w:rsidR="00773A27" w:rsidRPr="00737B99" w:rsidRDefault="00773A27" w:rsidP="00C769CB">
      <w:pPr>
        <w:pStyle w:val="Heading3"/>
        <w:rPr>
          <w:b w:val="0"/>
        </w:rPr>
      </w:pPr>
      <w:bookmarkStart w:id="170" w:name="_Toc478595286"/>
      <w:r w:rsidRPr="00737B99">
        <w:t>Current - Voltage Curve</w:t>
      </w:r>
      <w:bookmarkEnd w:id="170"/>
      <w:r w:rsidRPr="00737B99">
        <w:t xml:space="preserve"> </w:t>
      </w:r>
    </w:p>
    <w:p w14:paraId="122BBF49" w14:textId="37E52D83"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The operation of a solar cell </w:t>
      </w:r>
      <w:proofErr w:type="gramStart"/>
      <w:r w:rsidRPr="00B557B4">
        <w:rPr>
          <w:color w:val="000000"/>
          <w:sz w:val="20"/>
          <w:szCs w:val="20"/>
          <w:lang w:val="en-GB"/>
        </w:rPr>
        <w:t>can be represented</w:t>
      </w:r>
      <w:proofErr w:type="gramEnd"/>
      <w:r w:rsidRPr="00B557B4">
        <w:rPr>
          <w:color w:val="000000"/>
          <w:sz w:val="20"/>
          <w:szCs w:val="20"/>
          <w:lang w:val="en-GB"/>
        </w:rPr>
        <w:t xml:space="preserve"> by a current </w:t>
      </w:r>
      <w:r>
        <w:rPr>
          <w:color w:val="000000"/>
          <w:sz w:val="20"/>
          <w:szCs w:val="20"/>
          <w:lang w:val="en-GB"/>
        </w:rPr>
        <w:t xml:space="preserve">- </w:t>
      </w:r>
      <w:r w:rsidRPr="00B557B4">
        <w:rPr>
          <w:color w:val="000000"/>
          <w:sz w:val="20"/>
          <w:szCs w:val="20"/>
          <w:lang w:val="en-GB"/>
        </w:rPr>
        <w:t xml:space="preserve">voltage curve (I-V) as in the </w:t>
      </w:r>
      <w:r w:rsidR="00B76CAF" w:rsidRPr="00B76CAF">
        <w:rPr>
          <w:color w:val="000000"/>
          <w:sz w:val="20"/>
          <w:szCs w:val="20"/>
          <w:lang w:val="en-GB"/>
        </w:rPr>
        <w:fldChar w:fldCharType="begin"/>
      </w:r>
      <w:r w:rsidR="00B76CAF" w:rsidRPr="00B76CAF">
        <w:rPr>
          <w:color w:val="000000"/>
          <w:sz w:val="20"/>
          <w:szCs w:val="20"/>
          <w:lang w:val="en-GB"/>
        </w:rPr>
        <w:instrText xml:space="preserve"> REF _Ref478466348 \h </w:instrText>
      </w:r>
      <w:r w:rsidR="00B76CAF">
        <w:rPr>
          <w:color w:val="000000"/>
          <w:sz w:val="20"/>
          <w:szCs w:val="20"/>
          <w:lang w:val="en-GB"/>
        </w:rPr>
        <w:instrText xml:space="preserve"> \* MERGEFORMAT </w:instrText>
      </w:r>
      <w:r w:rsidR="00B76CAF" w:rsidRPr="00B76CAF">
        <w:rPr>
          <w:color w:val="000000"/>
          <w:sz w:val="20"/>
          <w:szCs w:val="20"/>
          <w:lang w:val="en-GB"/>
        </w:rPr>
      </w:r>
      <w:r w:rsidR="00B76CAF" w:rsidRPr="00B76CAF">
        <w:rPr>
          <w:color w:val="000000"/>
          <w:sz w:val="20"/>
          <w:szCs w:val="20"/>
          <w:lang w:val="en-GB"/>
        </w:rPr>
        <w:fldChar w:fldCharType="separate"/>
      </w:r>
      <w:r w:rsidR="00B76CAF">
        <w:rPr>
          <w:sz w:val="20"/>
          <w:szCs w:val="20"/>
        </w:rPr>
        <w:t>f</w:t>
      </w:r>
      <w:r w:rsidR="00B76CAF" w:rsidRPr="00B76CAF">
        <w:rPr>
          <w:sz w:val="20"/>
          <w:szCs w:val="20"/>
        </w:rPr>
        <w:t xml:space="preserve">igure </w:t>
      </w:r>
      <w:r w:rsidR="00B76CAF" w:rsidRPr="00B76CAF">
        <w:rPr>
          <w:noProof/>
          <w:sz w:val="20"/>
          <w:szCs w:val="20"/>
        </w:rPr>
        <w:t>1</w:t>
      </w:r>
      <w:r w:rsidR="00B76CAF" w:rsidRPr="00B76CAF">
        <w:rPr>
          <w:color w:val="000000"/>
          <w:sz w:val="20"/>
          <w:szCs w:val="20"/>
          <w:lang w:val="en-GB"/>
        </w:rPr>
        <w:fldChar w:fldCharType="end"/>
      </w:r>
      <w:r w:rsidRPr="00B557B4">
        <w:rPr>
          <w:color w:val="000000"/>
          <w:sz w:val="20"/>
          <w:szCs w:val="20"/>
          <w:lang w:val="en-GB"/>
        </w:rPr>
        <w:t xml:space="preserve">. When the cell is not connected, an open circuit voltage is obtained </w:t>
      </w:r>
      <w:proofErr w:type="spellStart"/>
      <w:r w:rsidRPr="00B557B4">
        <w:rPr>
          <w:color w:val="000000"/>
          <w:sz w:val="20"/>
          <w:szCs w:val="20"/>
          <w:lang w:val="en-GB"/>
        </w:rPr>
        <w:t>V</w:t>
      </w:r>
      <w:r w:rsidRPr="00737B99">
        <w:rPr>
          <w:color w:val="000000"/>
          <w:sz w:val="20"/>
          <w:szCs w:val="20"/>
          <w:vertAlign w:val="subscript"/>
          <w:lang w:val="en-GB"/>
        </w:rPr>
        <w:t>oc</w:t>
      </w:r>
      <w:proofErr w:type="spellEnd"/>
      <w:r w:rsidRPr="00B557B4">
        <w:rPr>
          <w:color w:val="000000"/>
          <w:sz w:val="20"/>
          <w:szCs w:val="20"/>
          <w:lang w:val="en-GB"/>
        </w:rPr>
        <w:t xml:space="preserve">, and when the cell is shorted, the current </w:t>
      </w:r>
      <w:proofErr w:type="spellStart"/>
      <w:r w:rsidRPr="00B557B4">
        <w:rPr>
          <w:color w:val="000000"/>
          <w:sz w:val="20"/>
          <w:szCs w:val="20"/>
          <w:lang w:val="en-GB"/>
        </w:rPr>
        <w:t>I</w:t>
      </w:r>
      <w:r w:rsidRPr="00626652">
        <w:rPr>
          <w:color w:val="000000"/>
          <w:sz w:val="20"/>
          <w:szCs w:val="20"/>
          <w:vertAlign w:val="subscript"/>
          <w:lang w:val="en-GB"/>
        </w:rPr>
        <w:t>sc</w:t>
      </w:r>
      <w:proofErr w:type="spellEnd"/>
      <w:r w:rsidRPr="00B557B4">
        <w:rPr>
          <w:color w:val="000000"/>
          <w:sz w:val="20"/>
          <w:szCs w:val="20"/>
          <w:lang w:val="en-GB"/>
        </w:rPr>
        <w:t xml:space="preserve"> is obtaine</w:t>
      </w:r>
      <w:r w:rsidR="00ED3EEE">
        <w:rPr>
          <w:color w:val="000000"/>
          <w:sz w:val="20"/>
          <w:szCs w:val="20"/>
          <w:lang w:val="en-GB"/>
        </w:rPr>
        <w:t>d (under standard test conditions of 1000 W/m² solar irradiance, 25°C cell temperature, Air Mass 1.5).</w:t>
      </w:r>
    </w:p>
    <w:p w14:paraId="3355FBC2" w14:textId="04E8B812"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For an increase in voltage from </w:t>
      </w:r>
      <w:proofErr w:type="gramStart"/>
      <w:r w:rsidRPr="00B557B4">
        <w:rPr>
          <w:color w:val="000000"/>
          <w:sz w:val="20"/>
          <w:szCs w:val="20"/>
          <w:lang w:val="en-GB"/>
        </w:rPr>
        <w:t>0</w:t>
      </w:r>
      <w:proofErr w:type="gramEnd"/>
      <w:r w:rsidRPr="00B557B4">
        <w:rPr>
          <w:color w:val="000000"/>
          <w:sz w:val="20"/>
          <w:szCs w:val="20"/>
          <w:lang w:val="en-GB"/>
        </w:rPr>
        <w:t xml:space="preserve"> to </w:t>
      </w:r>
      <w:proofErr w:type="spellStart"/>
      <w:r w:rsidR="00B76CAF" w:rsidRPr="00B557B4">
        <w:rPr>
          <w:color w:val="000000"/>
          <w:sz w:val="20"/>
          <w:szCs w:val="20"/>
          <w:lang w:val="en-GB"/>
        </w:rPr>
        <w:t>V</w:t>
      </w:r>
      <w:r w:rsidR="00B76CAF" w:rsidRPr="00737B99">
        <w:rPr>
          <w:color w:val="000000"/>
          <w:sz w:val="20"/>
          <w:szCs w:val="20"/>
          <w:vertAlign w:val="subscript"/>
          <w:lang w:val="en-GB"/>
        </w:rPr>
        <w:t>oc</w:t>
      </w:r>
      <w:proofErr w:type="spellEnd"/>
      <w:r w:rsidRPr="00B557B4">
        <w:rPr>
          <w:color w:val="000000"/>
          <w:sz w:val="20"/>
          <w:szCs w:val="20"/>
          <w:lang w:val="en-GB"/>
        </w:rPr>
        <w:t xml:space="preserve"> the current is almost constant up to a voltage V</w:t>
      </w:r>
      <w:r w:rsidR="00123238">
        <w:rPr>
          <w:color w:val="000000"/>
          <w:sz w:val="20"/>
          <w:szCs w:val="20"/>
          <w:vertAlign w:val="subscript"/>
          <w:lang w:val="en-GB"/>
        </w:rPr>
        <w:t>MPP</w:t>
      </w:r>
      <w:r w:rsidRPr="00B557B4">
        <w:rPr>
          <w:color w:val="000000"/>
          <w:sz w:val="20"/>
          <w:szCs w:val="20"/>
          <w:lang w:val="en-GB"/>
        </w:rPr>
        <w:t xml:space="preserve"> and from there it descends rapidly. As P = V x I at any point the power P can be calculated. What matters is to obtain the maximum power, i</w:t>
      </w:r>
      <w:r w:rsidR="00072F1D">
        <w:rPr>
          <w:color w:val="000000"/>
          <w:sz w:val="20"/>
          <w:szCs w:val="20"/>
          <w:lang w:val="en-GB"/>
        </w:rPr>
        <w:t>.</w:t>
      </w:r>
      <w:r w:rsidRPr="00B557B4">
        <w:rPr>
          <w:color w:val="000000"/>
          <w:sz w:val="20"/>
          <w:szCs w:val="20"/>
          <w:lang w:val="en-GB"/>
        </w:rPr>
        <w:t>e</w:t>
      </w:r>
      <w:r w:rsidR="00072F1D">
        <w:rPr>
          <w:color w:val="000000"/>
          <w:sz w:val="20"/>
          <w:szCs w:val="20"/>
          <w:lang w:val="en-GB"/>
        </w:rPr>
        <w:t>.</w:t>
      </w:r>
      <w:r w:rsidRPr="00B557B4">
        <w:rPr>
          <w:color w:val="000000"/>
          <w:sz w:val="20"/>
          <w:szCs w:val="20"/>
          <w:lang w:val="en-GB"/>
        </w:rPr>
        <w:t xml:space="preserve"> when the area of the rectangle V x I is maximum. The </w:t>
      </w:r>
      <w:proofErr w:type="spellStart"/>
      <w:r w:rsidRPr="00B557B4">
        <w:rPr>
          <w:color w:val="000000"/>
          <w:sz w:val="20"/>
          <w:szCs w:val="20"/>
          <w:lang w:val="en-GB"/>
        </w:rPr>
        <w:t>P</w:t>
      </w:r>
      <w:r w:rsidRPr="00626652">
        <w:rPr>
          <w:color w:val="000000"/>
          <w:sz w:val="20"/>
          <w:szCs w:val="20"/>
          <w:vertAlign w:val="subscript"/>
          <w:lang w:val="en-GB"/>
        </w:rPr>
        <w:t>max</w:t>
      </w:r>
      <w:proofErr w:type="spellEnd"/>
      <w:r w:rsidRPr="00B557B4">
        <w:rPr>
          <w:color w:val="000000"/>
          <w:sz w:val="20"/>
          <w:szCs w:val="20"/>
          <w:lang w:val="en-GB"/>
        </w:rPr>
        <w:t xml:space="preserve"> point </w:t>
      </w:r>
      <w:proofErr w:type="gramStart"/>
      <w:r w:rsidRPr="00B557B4">
        <w:rPr>
          <w:color w:val="000000"/>
          <w:sz w:val="20"/>
          <w:szCs w:val="20"/>
          <w:lang w:val="en-GB"/>
        </w:rPr>
        <w:t>is also known</w:t>
      </w:r>
      <w:proofErr w:type="gramEnd"/>
      <w:r w:rsidRPr="00B557B4">
        <w:rPr>
          <w:color w:val="000000"/>
          <w:sz w:val="20"/>
          <w:szCs w:val="20"/>
          <w:lang w:val="en-GB"/>
        </w:rPr>
        <w:t xml:space="preserve"> as the maximum power point (MPP).</w:t>
      </w:r>
      <w:r>
        <w:rPr>
          <w:color w:val="000000"/>
          <w:sz w:val="20"/>
          <w:szCs w:val="20"/>
          <w:lang w:val="en-GB"/>
        </w:rPr>
        <w:t xml:space="preserve"> </w:t>
      </w:r>
      <w:r w:rsidRPr="00B557B4">
        <w:rPr>
          <w:color w:val="000000"/>
          <w:sz w:val="20"/>
          <w:szCs w:val="20"/>
          <w:lang w:val="en-GB"/>
        </w:rPr>
        <w:t xml:space="preserve">The </w:t>
      </w:r>
      <w:r w:rsidR="00B60078">
        <w:rPr>
          <w:color w:val="000000"/>
          <w:sz w:val="20"/>
          <w:szCs w:val="20"/>
          <w:lang w:val="en-GB"/>
        </w:rPr>
        <w:t xml:space="preserve">maximum </w:t>
      </w:r>
      <w:r w:rsidRPr="00B557B4">
        <w:rPr>
          <w:color w:val="000000"/>
          <w:sz w:val="20"/>
          <w:szCs w:val="20"/>
          <w:lang w:val="en-GB"/>
        </w:rPr>
        <w:t>power in Watts of the solar panel arises from multiplying I</w:t>
      </w:r>
      <w:r w:rsidR="00123238">
        <w:rPr>
          <w:color w:val="000000"/>
          <w:sz w:val="20"/>
          <w:szCs w:val="20"/>
          <w:vertAlign w:val="subscript"/>
          <w:lang w:val="en-GB"/>
        </w:rPr>
        <w:t>MPP</w:t>
      </w:r>
      <w:r w:rsidRPr="00B557B4">
        <w:rPr>
          <w:color w:val="000000"/>
          <w:sz w:val="20"/>
          <w:szCs w:val="20"/>
          <w:lang w:val="en-GB"/>
        </w:rPr>
        <w:t xml:space="preserve"> by V</w:t>
      </w:r>
      <w:r w:rsidR="00123238">
        <w:rPr>
          <w:color w:val="000000"/>
          <w:sz w:val="20"/>
          <w:szCs w:val="20"/>
          <w:vertAlign w:val="subscript"/>
          <w:lang w:val="en-GB"/>
        </w:rPr>
        <w:t>MPP</w:t>
      </w:r>
      <w:r w:rsidRPr="00B557B4">
        <w:rPr>
          <w:color w:val="000000"/>
          <w:sz w:val="20"/>
          <w:szCs w:val="20"/>
          <w:lang w:val="en-GB"/>
        </w:rPr>
        <w:t>.</w:t>
      </w:r>
    </w:p>
    <w:p w14:paraId="04A809B6" w14:textId="77777777" w:rsidR="00773A27" w:rsidRPr="00B557B4" w:rsidRDefault="00773A27" w:rsidP="006B7C71">
      <w:pPr>
        <w:pStyle w:val="normal2"/>
        <w:ind w:left="0"/>
        <w:rPr>
          <w:color w:val="000000"/>
          <w:sz w:val="20"/>
          <w:szCs w:val="20"/>
          <w:lang w:val="en-GB"/>
        </w:rPr>
      </w:pPr>
    </w:p>
    <w:p w14:paraId="6013598A" w14:textId="2A38B8C0" w:rsidR="00B76CAF" w:rsidRPr="00AA60FF" w:rsidRDefault="00AA60FF" w:rsidP="00B76CAF">
      <w:pPr>
        <w:pStyle w:val="normal2"/>
        <w:keepNext/>
        <w:ind w:left="0"/>
        <w:jc w:val="center"/>
        <w:rPr>
          <w:lang w:val="de-DE"/>
        </w:rPr>
      </w:pPr>
      <w:r>
        <w:rPr>
          <w:noProof/>
          <w:lang w:val="en-IE" w:eastAsia="en-IE"/>
        </w:rPr>
        <w:drawing>
          <wp:inline distT="0" distB="0" distL="0" distR="0" wp14:anchorId="5D14556C" wp14:editId="1FC66FD7">
            <wp:extent cx="4183039" cy="2959485"/>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Vcurrentvoltagefigure.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182174" cy="2958873"/>
                    </a:xfrm>
                    <a:prstGeom prst="rect">
                      <a:avLst/>
                    </a:prstGeom>
                  </pic:spPr>
                </pic:pic>
              </a:graphicData>
            </a:graphic>
          </wp:inline>
        </w:drawing>
      </w:r>
    </w:p>
    <w:p w14:paraId="615EE058" w14:textId="35D217D8" w:rsidR="00B76CAF" w:rsidRDefault="00B76CAF" w:rsidP="00B76CAF">
      <w:pPr>
        <w:pStyle w:val="Caption"/>
        <w:jc w:val="center"/>
      </w:pPr>
      <w:bookmarkStart w:id="171" w:name="_Ref478466348"/>
      <w:r w:rsidRPr="006872B9">
        <w:t xml:space="preserve">Figure </w:t>
      </w:r>
      <w:r w:rsidRPr="006872B9">
        <w:fldChar w:fldCharType="begin"/>
      </w:r>
      <w:r w:rsidRPr="006872B9">
        <w:instrText xml:space="preserve"> SEQ Figure \* ARABIC </w:instrText>
      </w:r>
      <w:r w:rsidRPr="006872B9">
        <w:fldChar w:fldCharType="separate"/>
      </w:r>
      <w:r w:rsidR="00436985" w:rsidRPr="006872B9">
        <w:rPr>
          <w:noProof/>
        </w:rPr>
        <w:t>2</w:t>
      </w:r>
      <w:r w:rsidRPr="006872B9">
        <w:fldChar w:fldCharType="end"/>
      </w:r>
      <w:bookmarkEnd w:id="171"/>
      <w:r w:rsidRPr="006872B9">
        <w:rPr>
          <w:noProof/>
        </w:rPr>
        <w:t xml:space="preserve"> Current Voltage Curve</w:t>
      </w:r>
    </w:p>
    <w:p w14:paraId="55C8982A" w14:textId="1387C30B" w:rsidR="00773A27" w:rsidRPr="00B557B4" w:rsidRDefault="00B76CAF" w:rsidP="00010651">
      <w:pPr>
        <w:pStyle w:val="normal2"/>
        <w:ind w:left="0"/>
        <w:jc w:val="center"/>
        <w:rPr>
          <w:color w:val="000000"/>
          <w:sz w:val="20"/>
          <w:szCs w:val="20"/>
          <w:lang w:val="en-GB"/>
        </w:rPr>
      </w:pPr>
      <w:r w:rsidRPr="00B76CAF">
        <w:rPr>
          <w:noProof/>
          <w:color w:val="000000"/>
          <w:sz w:val="20"/>
          <w:szCs w:val="20"/>
          <w:lang w:val="de-DE" w:eastAsia="de-DE"/>
        </w:rPr>
        <w:t xml:space="preserve"> </w:t>
      </w:r>
      <w:r w:rsidR="00773A27" w:rsidRPr="00B557B4">
        <w:rPr>
          <w:color w:val="000000"/>
          <w:sz w:val="20"/>
          <w:szCs w:val="20"/>
          <w:lang w:val="en-GB"/>
        </w:rPr>
        <w:t xml:space="preserve">It </w:t>
      </w:r>
      <w:proofErr w:type="gramStart"/>
      <w:r w:rsidR="00773A27" w:rsidRPr="00B557B4">
        <w:rPr>
          <w:color w:val="000000"/>
          <w:sz w:val="20"/>
          <w:szCs w:val="20"/>
          <w:lang w:val="en-GB"/>
        </w:rPr>
        <w:t>can be observed</w:t>
      </w:r>
      <w:proofErr w:type="gramEnd"/>
      <w:r w:rsidR="00773A27" w:rsidRPr="00B557B4">
        <w:rPr>
          <w:color w:val="000000"/>
          <w:sz w:val="20"/>
          <w:szCs w:val="20"/>
          <w:lang w:val="en-GB"/>
        </w:rPr>
        <w:t xml:space="preserve"> that the maximum voltage (</w:t>
      </w:r>
      <w:proofErr w:type="spellStart"/>
      <w:r w:rsidRPr="00B557B4">
        <w:rPr>
          <w:color w:val="000000"/>
          <w:sz w:val="20"/>
          <w:szCs w:val="20"/>
          <w:lang w:val="en-GB"/>
        </w:rPr>
        <w:t>V</w:t>
      </w:r>
      <w:r w:rsidRPr="00737B99">
        <w:rPr>
          <w:color w:val="000000"/>
          <w:sz w:val="20"/>
          <w:szCs w:val="20"/>
          <w:vertAlign w:val="subscript"/>
          <w:lang w:val="en-GB"/>
        </w:rPr>
        <w:t>oc</w:t>
      </w:r>
      <w:proofErr w:type="spellEnd"/>
      <w:r w:rsidR="00773A27" w:rsidRPr="00B557B4">
        <w:rPr>
          <w:color w:val="000000"/>
          <w:sz w:val="20"/>
          <w:szCs w:val="20"/>
          <w:lang w:val="en-GB"/>
        </w:rPr>
        <w:t>) corresponds to the measurement without consumption, that is to say open circuit.</w:t>
      </w:r>
    </w:p>
    <w:p w14:paraId="0B826C89"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In contrast, the maximum current (</w:t>
      </w:r>
      <w:proofErr w:type="spellStart"/>
      <w:r w:rsidRPr="00B557B4">
        <w:rPr>
          <w:color w:val="000000"/>
          <w:sz w:val="20"/>
          <w:szCs w:val="20"/>
          <w:lang w:val="en-GB"/>
        </w:rPr>
        <w:t>Isc</w:t>
      </w:r>
      <w:proofErr w:type="spellEnd"/>
      <w:r w:rsidRPr="00B557B4">
        <w:rPr>
          <w:color w:val="000000"/>
          <w:sz w:val="20"/>
          <w:szCs w:val="20"/>
          <w:lang w:val="en-GB"/>
        </w:rPr>
        <w:t>) is obtained by short-circuiting the positive and negative terminals of the solar panel.</w:t>
      </w:r>
    </w:p>
    <w:p w14:paraId="258A7F1D" w14:textId="521AACEA"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The quality of a solar cell </w:t>
      </w:r>
      <w:proofErr w:type="gramStart"/>
      <w:r w:rsidRPr="00B557B4">
        <w:rPr>
          <w:color w:val="000000"/>
          <w:sz w:val="20"/>
          <w:szCs w:val="20"/>
          <w:lang w:val="en-GB"/>
        </w:rPr>
        <w:t>is determined</w:t>
      </w:r>
      <w:proofErr w:type="gramEnd"/>
      <w:r w:rsidRPr="00B557B4">
        <w:rPr>
          <w:color w:val="000000"/>
          <w:sz w:val="20"/>
          <w:szCs w:val="20"/>
          <w:lang w:val="en-GB"/>
        </w:rPr>
        <w:t xml:space="preserve"> by the relation between the area of the rectangle </w:t>
      </w:r>
      <w:proofErr w:type="spellStart"/>
      <w:r w:rsidR="00B76CAF" w:rsidRPr="00B557B4">
        <w:rPr>
          <w:color w:val="000000"/>
          <w:sz w:val="20"/>
          <w:szCs w:val="20"/>
          <w:lang w:val="en-GB"/>
        </w:rPr>
        <w:t>V</w:t>
      </w:r>
      <w:r w:rsidR="00B76CAF" w:rsidRPr="00737B99">
        <w:rPr>
          <w:color w:val="000000"/>
          <w:sz w:val="20"/>
          <w:szCs w:val="20"/>
          <w:vertAlign w:val="subscript"/>
          <w:lang w:val="en-GB"/>
        </w:rPr>
        <w:t>oc</w:t>
      </w:r>
      <w:proofErr w:type="spellEnd"/>
      <w:r w:rsidRPr="00B557B4">
        <w:rPr>
          <w:color w:val="000000"/>
          <w:sz w:val="20"/>
          <w:szCs w:val="20"/>
          <w:lang w:val="en-GB"/>
        </w:rPr>
        <w:t xml:space="preserve"> x </w:t>
      </w:r>
      <w:proofErr w:type="spellStart"/>
      <w:r w:rsidRPr="00B557B4">
        <w:rPr>
          <w:color w:val="000000"/>
          <w:sz w:val="20"/>
          <w:szCs w:val="20"/>
          <w:lang w:val="en-GB"/>
        </w:rPr>
        <w:t>I</w:t>
      </w:r>
      <w:r w:rsidRPr="00B60078">
        <w:rPr>
          <w:color w:val="000000"/>
          <w:sz w:val="20"/>
          <w:szCs w:val="20"/>
          <w:vertAlign w:val="subscript"/>
          <w:lang w:val="en-GB"/>
        </w:rPr>
        <w:t>sc</w:t>
      </w:r>
      <w:proofErr w:type="spellEnd"/>
      <w:r w:rsidRPr="00B557B4">
        <w:rPr>
          <w:color w:val="000000"/>
          <w:sz w:val="20"/>
          <w:szCs w:val="20"/>
          <w:lang w:val="en-GB"/>
        </w:rPr>
        <w:t xml:space="preserve"> and the area of the rectangle </w:t>
      </w:r>
      <w:r w:rsidR="00B60078">
        <w:rPr>
          <w:color w:val="000000"/>
          <w:sz w:val="20"/>
          <w:szCs w:val="20"/>
          <w:lang w:val="en-GB"/>
        </w:rPr>
        <w:t>V</w:t>
      </w:r>
      <w:r w:rsidR="00123238">
        <w:rPr>
          <w:color w:val="000000"/>
          <w:sz w:val="20"/>
          <w:szCs w:val="20"/>
          <w:vertAlign w:val="subscript"/>
          <w:lang w:val="en-GB"/>
        </w:rPr>
        <w:t>MPP</w:t>
      </w:r>
      <w:r w:rsidRPr="00B557B4">
        <w:rPr>
          <w:color w:val="000000"/>
          <w:sz w:val="20"/>
          <w:szCs w:val="20"/>
          <w:lang w:val="en-GB"/>
        </w:rPr>
        <w:t xml:space="preserve"> x I</w:t>
      </w:r>
      <w:r w:rsidR="00123238">
        <w:rPr>
          <w:color w:val="000000"/>
          <w:sz w:val="20"/>
          <w:szCs w:val="20"/>
          <w:vertAlign w:val="subscript"/>
          <w:lang w:val="en-GB"/>
        </w:rPr>
        <w:t>MPP</w:t>
      </w:r>
      <w:r w:rsidRPr="00B557B4">
        <w:rPr>
          <w:color w:val="000000"/>
          <w:sz w:val="20"/>
          <w:szCs w:val="20"/>
          <w:lang w:val="en-GB"/>
        </w:rPr>
        <w:t xml:space="preserve"> and is known as a factor of quadrature (fill factor</w:t>
      </w:r>
      <w:r w:rsidR="00535444">
        <w:rPr>
          <w:color w:val="000000"/>
          <w:sz w:val="20"/>
          <w:szCs w:val="20"/>
          <w:lang w:val="en-GB"/>
        </w:rPr>
        <w:t xml:space="preserve"> FF</w:t>
      </w:r>
      <w:r w:rsidRPr="00B557B4">
        <w:rPr>
          <w:color w:val="000000"/>
          <w:sz w:val="20"/>
          <w:szCs w:val="20"/>
          <w:lang w:val="en-GB"/>
        </w:rPr>
        <w:t>).</w:t>
      </w:r>
    </w:p>
    <w:p w14:paraId="29B197A6" w14:textId="3549A071" w:rsidR="00AE6FBD" w:rsidRPr="00E7551F" w:rsidRDefault="00AE6FBD" w:rsidP="00AE6FBD">
      <w:pPr>
        <w:pStyle w:val="BodyText"/>
        <w:rPr>
          <w:rFonts w:eastAsiaTheme="minorEastAsia"/>
        </w:rPr>
      </w:pPr>
      <m:oMathPara>
        <m:oMath>
          <m:r>
            <w:rPr>
              <w:rFonts w:ascii="Cambria Math" w:hAnsi="Cambria Math"/>
            </w:rPr>
            <m:t>FF=</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OC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den>
          </m:f>
        </m:oMath>
      </m:oMathPara>
    </w:p>
    <w:p w14:paraId="71DA512D" w14:textId="77777777" w:rsidR="00773A27" w:rsidRPr="00B557B4" w:rsidRDefault="00773A27" w:rsidP="00C769CB">
      <w:pPr>
        <w:pStyle w:val="Heading3"/>
      </w:pPr>
      <w:bookmarkStart w:id="172" w:name="_Toc478595287"/>
      <w:r w:rsidRPr="00B557B4">
        <w:lastRenderedPageBreak/>
        <w:t>Temperature In</w:t>
      </w:r>
      <w:r>
        <w:t>fluence</w:t>
      </w:r>
      <w:bookmarkEnd w:id="172"/>
    </w:p>
    <w:p w14:paraId="5F69307E"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Solar cells lose efficiency of voltage generated when their temperature increases. It is not surprising that a solar panel reaches temperatures in excess of 50ºC in summer, causing a reduction of the generated voltage of 15%.</w:t>
      </w:r>
    </w:p>
    <w:p w14:paraId="0202715F" w14:textId="77777777" w:rsidR="009E6833" w:rsidRDefault="00773A27" w:rsidP="00AA60FF">
      <w:pPr>
        <w:pStyle w:val="normal2"/>
        <w:keepNext/>
        <w:ind w:left="0"/>
        <w:jc w:val="center"/>
      </w:pPr>
      <w:r w:rsidRPr="00C769CB">
        <w:rPr>
          <w:noProof/>
          <w:color w:val="000000"/>
          <w:sz w:val="20"/>
          <w:szCs w:val="20"/>
          <w:lang w:val="en-IE" w:eastAsia="en-IE"/>
        </w:rPr>
        <w:drawing>
          <wp:inline distT="0" distB="0" distL="0" distR="0" wp14:anchorId="5BDC5410" wp14:editId="39D0D3B8">
            <wp:extent cx="3190240" cy="2159547"/>
            <wp:effectExtent l="0" t="0" r="0" b="0"/>
            <wp:docPr id="26" name="5 Imagen" descr="temper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e.png"/>
                    <pic:cNvPicPr/>
                  </pic:nvPicPr>
                  <pic:blipFill>
                    <a:blip r:embed="rId24"/>
                    <a:srcRect t="1863" r="948"/>
                    <a:stretch>
                      <a:fillRect/>
                    </a:stretch>
                  </pic:blipFill>
                  <pic:spPr>
                    <a:xfrm>
                      <a:off x="0" y="0"/>
                      <a:ext cx="3186971" cy="2157334"/>
                    </a:xfrm>
                    <a:prstGeom prst="rect">
                      <a:avLst/>
                    </a:prstGeom>
                  </pic:spPr>
                </pic:pic>
              </a:graphicData>
            </a:graphic>
          </wp:inline>
        </w:drawing>
      </w:r>
    </w:p>
    <w:p w14:paraId="6176496F" w14:textId="044D1618" w:rsidR="00773A27" w:rsidRPr="00B557B4" w:rsidRDefault="009E6833" w:rsidP="00AA60FF">
      <w:pPr>
        <w:pStyle w:val="Caption"/>
        <w:jc w:val="center"/>
        <w:rPr>
          <w:color w:val="000000"/>
          <w:sz w:val="20"/>
          <w:szCs w:val="20"/>
        </w:rPr>
      </w:pPr>
      <w:r>
        <w:t xml:space="preserve">Figure </w:t>
      </w:r>
      <w:r>
        <w:fldChar w:fldCharType="begin"/>
      </w:r>
      <w:r>
        <w:instrText xml:space="preserve"> SEQ Figure \* ARABIC </w:instrText>
      </w:r>
      <w:r>
        <w:fldChar w:fldCharType="separate"/>
      </w:r>
      <w:r w:rsidR="00436985">
        <w:rPr>
          <w:noProof/>
        </w:rPr>
        <w:t>3</w:t>
      </w:r>
      <w:r>
        <w:fldChar w:fldCharType="end"/>
      </w:r>
      <w:r>
        <w:t xml:space="preserve"> Influence of temperature to efficiency of solar cells</w:t>
      </w:r>
    </w:p>
    <w:p w14:paraId="54ADC00E" w14:textId="547F090C" w:rsidR="00535444" w:rsidRDefault="00773A27" w:rsidP="006B7C71">
      <w:pPr>
        <w:pStyle w:val="normal2"/>
        <w:ind w:left="0"/>
        <w:rPr>
          <w:color w:val="000000"/>
          <w:sz w:val="20"/>
          <w:szCs w:val="20"/>
          <w:lang w:val="en-GB"/>
        </w:rPr>
      </w:pPr>
      <w:r w:rsidRPr="00B557B4">
        <w:rPr>
          <w:color w:val="000000"/>
          <w:sz w:val="20"/>
          <w:szCs w:val="20"/>
          <w:lang w:val="en-GB"/>
        </w:rPr>
        <w:t xml:space="preserve">The power of the </w:t>
      </w:r>
      <w:r>
        <w:rPr>
          <w:color w:val="000000"/>
          <w:sz w:val="20"/>
          <w:szCs w:val="20"/>
          <w:lang w:val="en-GB"/>
        </w:rPr>
        <w:t xml:space="preserve">solar modules </w:t>
      </w:r>
      <w:proofErr w:type="gramStart"/>
      <w:r w:rsidRPr="00B557B4">
        <w:rPr>
          <w:color w:val="000000"/>
          <w:sz w:val="20"/>
          <w:szCs w:val="20"/>
          <w:lang w:val="en-GB"/>
        </w:rPr>
        <w:t>is given</w:t>
      </w:r>
      <w:proofErr w:type="gramEnd"/>
      <w:r w:rsidRPr="00B557B4">
        <w:rPr>
          <w:color w:val="000000"/>
          <w:sz w:val="20"/>
          <w:szCs w:val="20"/>
          <w:lang w:val="en-GB"/>
        </w:rPr>
        <w:t xml:space="preserve"> under standard conditions of measurement, </w:t>
      </w:r>
      <w:r w:rsidR="00535444">
        <w:rPr>
          <w:color w:val="000000"/>
          <w:sz w:val="20"/>
          <w:szCs w:val="20"/>
          <w:lang w:val="en-GB"/>
        </w:rPr>
        <w:t>which is 1000 W/m² solar irradiance, 25°C cell temperature and Air Mass 1.5. T</w:t>
      </w:r>
      <w:r w:rsidR="00123238">
        <w:rPr>
          <w:color w:val="000000"/>
          <w:sz w:val="20"/>
          <w:szCs w:val="20"/>
          <w:lang w:val="en-GB"/>
        </w:rPr>
        <w:t xml:space="preserve">he typical power output </w:t>
      </w:r>
      <w:r w:rsidR="00535444">
        <w:rPr>
          <w:color w:val="000000"/>
          <w:sz w:val="20"/>
          <w:szCs w:val="20"/>
          <w:lang w:val="en-GB"/>
        </w:rPr>
        <w:t xml:space="preserve">of a </w:t>
      </w:r>
      <w:r w:rsidR="00123238">
        <w:rPr>
          <w:color w:val="000000"/>
          <w:sz w:val="20"/>
          <w:szCs w:val="20"/>
          <w:lang w:val="en-GB"/>
        </w:rPr>
        <w:t>module</w:t>
      </w:r>
      <w:r w:rsidR="00535444">
        <w:rPr>
          <w:color w:val="000000"/>
          <w:sz w:val="20"/>
          <w:szCs w:val="20"/>
          <w:lang w:val="en-GB"/>
        </w:rPr>
        <w:t xml:space="preserve"> is usually less </w:t>
      </w:r>
      <w:r w:rsidR="00123238">
        <w:rPr>
          <w:color w:val="000000"/>
          <w:sz w:val="20"/>
          <w:szCs w:val="20"/>
          <w:lang w:val="en-GB"/>
        </w:rPr>
        <w:t>than</w:t>
      </w:r>
      <w:r w:rsidR="00535444">
        <w:rPr>
          <w:color w:val="000000"/>
          <w:sz w:val="20"/>
          <w:szCs w:val="20"/>
          <w:lang w:val="en-GB"/>
        </w:rPr>
        <w:t xml:space="preserve"> the output under standard conditions.</w:t>
      </w:r>
    </w:p>
    <w:p w14:paraId="7E9A6E5D" w14:textId="31A985B6" w:rsidR="00773A27" w:rsidRPr="00C769CB" w:rsidRDefault="004B64AC" w:rsidP="00C769CB">
      <w:pPr>
        <w:pStyle w:val="Heading3"/>
        <w:ind w:left="0" w:firstLine="0"/>
        <w:rPr>
          <w:b w:val="0"/>
        </w:rPr>
      </w:pPr>
      <w:bookmarkStart w:id="173" w:name="_Toc478595288"/>
      <w:r>
        <w:t>Thermal Characteristics</w:t>
      </w:r>
      <w:bookmarkEnd w:id="173"/>
    </w:p>
    <w:p w14:paraId="0588E9BD" w14:textId="57945C37" w:rsidR="00773A27" w:rsidRPr="00B557B4" w:rsidRDefault="00773A27" w:rsidP="006B7C71">
      <w:pPr>
        <w:pStyle w:val="normal2"/>
        <w:ind w:left="0"/>
        <w:rPr>
          <w:color w:val="000000"/>
          <w:sz w:val="20"/>
          <w:szCs w:val="20"/>
          <w:lang w:val="en-GB"/>
        </w:rPr>
      </w:pPr>
      <w:r w:rsidRPr="00B557B4">
        <w:rPr>
          <w:color w:val="000000"/>
          <w:sz w:val="20"/>
          <w:szCs w:val="20"/>
          <w:lang w:val="en-GB"/>
        </w:rPr>
        <w:t>The</w:t>
      </w:r>
      <w:ins w:id="174" w:author="Adam Hay" w:date="2017-03-29T23:34:00Z">
        <w:r w:rsidR="00C14C37">
          <w:rPr>
            <w:color w:val="000000"/>
            <w:sz w:val="20"/>
            <w:szCs w:val="20"/>
            <w:lang w:val="en-GB"/>
          </w:rPr>
          <w:t>rmal characteristics</w:t>
        </w:r>
      </w:ins>
      <w:del w:id="175" w:author="Adam Hay" w:date="2017-03-29T23:34:00Z">
        <w:r w:rsidRPr="00B557B4" w:rsidDel="00C14C37">
          <w:rPr>
            <w:color w:val="000000"/>
            <w:sz w:val="20"/>
            <w:szCs w:val="20"/>
            <w:lang w:val="en-GB"/>
          </w:rPr>
          <w:delText>y</w:delText>
        </w:r>
      </w:del>
      <w:r w:rsidRPr="00B557B4">
        <w:rPr>
          <w:color w:val="000000"/>
          <w:sz w:val="20"/>
          <w:szCs w:val="20"/>
          <w:lang w:val="en-GB"/>
        </w:rPr>
        <w:t xml:space="preserve"> are the most significant technical parameters to predict the future behaviour of </w:t>
      </w:r>
      <w:r>
        <w:rPr>
          <w:color w:val="000000"/>
          <w:sz w:val="20"/>
          <w:szCs w:val="20"/>
          <w:lang w:val="en-GB"/>
        </w:rPr>
        <w:t xml:space="preserve">the voltage in </w:t>
      </w:r>
      <w:r w:rsidRPr="00B557B4">
        <w:rPr>
          <w:color w:val="000000"/>
          <w:sz w:val="20"/>
          <w:szCs w:val="20"/>
          <w:lang w:val="en-GB"/>
        </w:rPr>
        <w:t xml:space="preserve">a solar </w:t>
      </w:r>
      <w:r>
        <w:rPr>
          <w:color w:val="000000"/>
          <w:sz w:val="20"/>
          <w:szCs w:val="20"/>
          <w:lang w:val="en-GB"/>
        </w:rPr>
        <w:t>module</w:t>
      </w:r>
      <w:r w:rsidRPr="00B557B4">
        <w:rPr>
          <w:color w:val="000000"/>
          <w:sz w:val="20"/>
          <w:szCs w:val="20"/>
          <w:lang w:val="en-GB"/>
        </w:rPr>
        <w:t xml:space="preserve">. </w:t>
      </w:r>
      <w:r>
        <w:rPr>
          <w:color w:val="000000"/>
          <w:sz w:val="20"/>
          <w:szCs w:val="20"/>
          <w:lang w:val="en-GB"/>
        </w:rPr>
        <w:t xml:space="preserve">The output current has low influence due to thermal changes. </w:t>
      </w:r>
      <w:r w:rsidRPr="00B557B4">
        <w:rPr>
          <w:color w:val="000000"/>
          <w:sz w:val="20"/>
          <w:szCs w:val="20"/>
          <w:lang w:val="en-GB"/>
        </w:rPr>
        <w:t>There are two important parameters:</w:t>
      </w:r>
    </w:p>
    <w:p w14:paraId="707BA630" w14:textId="77777777" w:rsidR="00773A27" w:rsidRPr="00B557B4" w:rsidRDefault="00773A27" w:rsidP="00C14C37">
      <w:pPr>
        <w:pStyle w:val="normal2"/>
        <w:numPr>
          <w:ilvl w:val="0"/>
          <w:numId w:val="47"/>
        </w:numPr>
        <w:ind w:left="426"/>
        <w:rPr>
          <w:color w:val="000000"/>
          <w:sz w:val="20"/>
          <w:szCs w:val="20"/>
          <w:lang w:val="en-GB"/>
        </w:rPr>
      </w:pPr>
      <w:r w:rsidRPr="00B557B4">
        <w:rPr>
          <w:color w:val="000000"/>
          <w:sz w:val="20"/>
          <w:szCs w:val="20"/>
          <w:lang w:val="en-GB"/>
        </w:rPr>
        <w:t>Nominal operating temperature of the cell (NOCT):</w:t>
      </w:r>
    </w:p>
    <w:p w14:paraId="52A377EC"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It is the temperature reached by the cells of the module under normal operating conditions, mainly at 20ºC of ambient temperature and irradiance of 800 Watt / m</w:t>
      </w:r>
      <w:r w:rsidRPr="00B557B4">
        <w:rPr>
          <w:color w:val="000000"/>
          <w:sz w:val="20"/>
          <w:szCs w:val="20"/>
          <w:vertAlign w:val="superscript"/>
          <w:lang w:val="en-GB"/>
        </w:rPr>
        <w:t>2</w:t>
      </w:r>
      <w:r w:rsidRPr="00B557B4">
        <w:rPr>
          <w:color w:val="000000"/>
          <w:sz w:val="20"/>
          <w:szCs w:val="20"/>
          <w:lang w:val="en-GB"/>
        </w:rPr>
        <w:t xml:space="preserve">. The NOCT has a direct relationship with the temperature reached by the cells at a given ambient temperature, and the lower the module temperature the better it will work and the more power it will deliver. Therefore the smaller the NOCT </w:t>
      </w:r>
      <w:r>
        <w:rPr>
          <w:color w:val="000000"/>
          <w:sz w:val="20"/>
          <w:szCs w:val="20"/>
          <w:lang w:val="en-GB"/>
        </w:rPr>
        <w:t xml:space="preserve">is </w:t>
      </w:r>
      <w:r w:rsidRPr="00B557B4">
        <w:rPr>
          <w:color w:val="000000"/>
          <w:sz w:val="20"/>
          <w:szCs w:val="20"/>
          <w:lang w:val="en-GB"/>
        </w:rPr>
        <w:t>better.</w:t>
      </w:r>
    </w:p>
    <w:p w14:paraId="643C7592" w14:textId="77777777" w:rsidR="00773A27" w:rsidRPr="00B557B4" w:rsidRDefault="00773A27" w:rsidP="00C14C37">
      <w:pPr>
        <w:pStyle w:val="normal2"/>
        <w:numPr>
          <w:ilvl w:val="0"/>
          <w:numId w:val="47"/>
        </w:numPr>
        <w:ind w:left="426"/>
        <w:rPr>
          <w:color w:val="000000"/>
          <w:sz w:val="20"/>
          <w:szCs w:val="20"/>
          <w:lang w:val="en-GB"/>
        </w:rPr>
      </w:pPr>
      <w:r w:rsidRPr="00B557B4">
        <w:rPr>
          <w:color w:val="000000"/>
          <w:sz w:val="20"/>
          <w:szCs w:val="20"/>
          <w:lang w:val="en-GB"/>
        </w:rPr>
        <w:t xml:space="preserve">Power </w:t>
      </w:r>
      <w:r>
        <w:rPr>
          <w:color w:val="000000"/>
          <w:sz w:val="20"/>
          <w:szCs w:val="20"/>
          <w:lang w:val="en-GB"/>
        </w:rPr>
        <w:t>t</w:t>
      </w:r>
      <w:r w:rsidRPr="00B557B4">
        <w:rPr>
          <w:color w:val="000000"/>
          <w:sz w:val="20"/>
          <w:szCs w:val="20"/>
          <w:lang w:val="en-GB"/>
        </w:rPr>
        <w:t xml:space="preserve">emperature </w:t>
      </w:r>
      <w:r>
        <w:rPr>
          <w:color w:val="000000"/>
          <w:sz w:val="20"/>
          <w:szCs w:val="20"/>
          <w:lang w:val="en-GB"/>
        </w:rPr>
        <w:t>c</w:t>
      </w:r>
      <w:r w:rsidRPr="00B557B4">
        <w:rPr>
          <w:color w:val="000000"/>
          <w:sz w:val="20"/>
          <w:szCs w:val="20"/>
          <w:lang w:val="en-GB"/>
        </w:rPr>
        <w:t>oefficient:</w:t>
      </w:r>
    </w:p>
    <w:p w14:paraId="7E773DE6" w14:textId="77777777" w:rsidR="00773A27" w:rsidRDefault="00773A27" w:rsidP="006B7C71">
      <w:pPr>
        <w:pStyle w:val="normal2"/>
        <w:ind w:left="0"/>
        <w:rPr>
          <w:color w:val="000000"/>
          <w:sz w:val="20"/>
          <w:szCs w:val="20"/>
          <w:lang w:val="en-GB"/>
        </w:rPr>
      </w:pPr>
      <w:r w:rsidRPr="00B557B4">
        <w:rPr>
          <w:color w:val="000000"/>
          <w:sz w:val="20"/>
          <w:szCs w:val="20"/>
          <w:lang w:val="en-GB"/>
        </w:rPr>
        <w:t xml:space="preserve">Indicates the percentage loss of </w:t>
      </w:r>
      <w:r>
        <w:rPr>
          <w:color w:val="000000"/>
          <w:sz w:val="20"/>
          <w:szCs w:val="20"/>
          <w:lang w:val="en-GB"/>
        </w:rPr>
        <w:t xml:space="preserve">solar module </w:t>
      </w:r>
      <w:r w:rsidRPr="00B557B4">
        <w:rPr>
          <w:color w:val="000000"/>
          <w:sz w:val="20"/>
          <w:szCs w:val="20"/>
          <w:lang w:val="en-GB"/>
        </w:rPr>
        <w:t>output power for each degree above 25°</w:t>
      </w:r>
      <w:proofErr w:type="gramStart"/>
      <w:r w:rsidRPr="00B557B4">
        <w:rPr>
          <w:color w:val="000000"/>
          <w:sz w:val="20"/>
          <w:szCs w:val="20"/>
          <w:lang w:val="en-GB"/>
        </w:rPr>
        <w:t>C which</w:t>
      </w:r>
      <w:proofErr w:type="gramEnd"/>
      <w:r w:rsidRPr="00B557B4">
        <w:rPr>
          <w:color w:val="000000"/>
          <w:sz w:val="20"/>
          <w:szCs w:val="20"/>
          <w:lang w:val="en-GB"/>
        </w:rPr>
        <w:t xml:space="preserve"> increases the temperature of the </w:t>
      </w:r>
      <w:r>
        <w:rPr>
          <w:color w:val="000000"/>
          <w:sz w:val="20"/>
          <w:szCs w:val="20"/>
          <w:lang w:val="en-GB"/>
        </w:rPr>
        <w:t>solar m</w:t>
      </w:r>
      <w:r w:rsidRPr="00B557B4">
        <w:rPr>
          <w:color w:val="000000"/>
          <w:sz w:val="20"/>
          <w:szCs w:val="20"/>
          <w:lang w:val="en-GB"/>
        </w:rPr>
        <w:t xml:space="preserve">odule. The smaller, </w:t>
      </w:r>
      <w:r>
        <w:rPr>
          <w:color w:val="000000"/>
          <w:sz w:val="20"/>
          <w:szCs w:val="20"/>
          <w:lang w:val="en-GB"/>
        </w:rPr>
        <w:t>is</w:t>
      </w:r>
      <w:r w:rsidRPr="00B557B4">
        <w:rPr>
          <w:color w:val="000000"/>
          <w:sz w:val="20"/>
          <w:szCs w:val="20"/>
          <w:lang w:val="en-GB"/>
        </w:rPr>
        <w:t xml:space="preserve"> better.</w:t>
      </w:r>
    </w:p>
    <w:p w14:paraId="3F8E94EB" w14:textId="77777777" w:rsidR="00773A27" w:rsidRPr="00C769CB" w:rsidRDefault="00773A27" w:rsidP="00010651">
      <w:pPr>
        <w:pStyle w:val="Heading3"/>
        <w:ind w:left="709"/>
        <w:rPr>
          <w:b w:val="0"/>
        </w:rPr>
      </w:pPr>
      <w:bookmarkStart w:id="176" w:name="_Toc478595289"/>
      <w:r w:rsidRPr="00C769CB">
        <w:t>Solar Panel Orientation</w:t>
      </w:r>
      <w:bookmarkEnd w:id="176"/>
    </w:p>
    <w:p w14:paraId="5BA73973" w14:textId="1CE321D7" w:rsidR="00E037C9" w:rsidRDefault="00773A27" w:rsidP="007567D6">
      <w:pPr>
        <w:pStyle w:val="normal2"/>
        <w:ind w:left="0"/>
        <w:rPr>
          <w:color w:val="000000"/>
          <w:sz w:val="20"/>
          <w:szCs w:val="20"/>
          <w:lang w:val="en-GB"/>
        </w:rPr>
      </w:pPr>
      <w:r w:rsidRPr="00B557B4">
        <w:rPr>
          <w:color w:val="000000"/>
          <w:sz w:val="20"/>
          <w:szCs w:val="20"/>
          <w:lang w:val="en-GB"/>
        </w:rPr>
        <w:t xml:space="preserve">Solar panels should </w:t>
      </w:r>
      <w:r w:rsidR="007567D6" w:rsidRPr="00B557B4">
        <w:rPr>
          <w:color w:val="000000"/>
          <w:sz w:val="20"/>
          <w:szCs w:val="20"/>
          <w:lang w:val="en-GB"/>
        </w:rPr>
        <w:t xml:space="preserve">be </w:t>
      </w:r>
      <w:r w:rsidR="007567D6">
        <w:rPr>
          <w:color w:val="000000"/>
          <w:sz w:val="20"/>
          <w:szCs w:val="20"/>
          <w:lang w:val="en-GB"/>
        </w:rPr>
        <w:t xml:space="preserve">usually </w:t>
      </w:r>
      <w:r w:rsidRPr="00B557B4">
        <w:rPr>
          <w:color w:val="000000"/>
          <w:sz w:val="20"/>
          <w:szCs w:val="20"/>
          <w:lang w:val="en-GB"/>
        </w:rPr>
        <w:t>oriented</w:t>
      </w:r>
      <w:r w:rsidR="007567D6">
        <w:rPr>
          <w:color w:val="000000"/>
          <w:sz w:val="20"/>
          <w:szCs w:val="20"/>
          <w:lang w:val="en-GB"/>
        </w:rPr>
        <w:t xml:space="preserve"> toward the equator</w:t>
      </w:r>
      <w:r w:rsidRPr="00B557B4">
        <w:rPr>
          <w:color w:val="000000"/>
          <w:sz w:val="20"/>
          <w:szCs w:val="20"/>
          <w:lang w:val="en-GB"/>
        </w:rPr>
        <w:t xml:space="preserve"> </w:t>
      </w:r>
      <w:r w:rsidR="00EE7377">
        <w:rPr>
          <w:color w:val="000000"/>
          <w:sz w:val="20"/>
          <w:szCs w:val="20"/>
          <w:lang w:val="en-GB"/>
        </w:rPr>
        <w:t>to maximise power</w:t>
      </w:r>
      <w:r w:rsidR="007567D6">
        <w:rPr>
          <w:color w:val="000000"/>
          <w:sz w:val="20"/>
          <w:szCs w:val="20"/>
          <w:lang w:val="en-GB"/>
        </w:rPr>
        <w:t xml:space="preserve"> </w:t>
      </w:r>
      <w:r w:rsidR="00EE7377">
        <w:rPr>
          <w:color w:val="000000"/>
          <w:sz w:val="20"/>
          <w:szCs w:val="20"/>
          <w:lang w:val="en-GB"/>
        </w:rPr>
        <w:t>output</w:t>
      </w:r>
      <w:r w:rsidR="007567D6">
        <w:rPr>
          <w:color w:val="000000"/>
          <w:sz w:val="20"/>
          <w:szCs w:val="20"/>
          <w:lang w:val="en-GB"/>
        </w:rPr>
        <w:t xml:space="preserve">. </w:t>
      </w:r>
      <w:r w:rsidR="00EE7377">
        <w:rPr>
          <w:color w:val="000000"/>
          <w:sz w:val="20"/>
          <w:szCs w:val="20"/>
          <w:lang w:val="en-GB"/>
        </w:rPr>
        <w:t xml:space="preserve"> </w:t>
      </w:r>
      <w:r w:rsidR="00E037C9">
        <w:rPr>
          <w:color w:val="000000"/>
          <w:sz w:val="20"/>
          <w:szCs w:val="20"/>
          <w:lang w:val="en-GB"/>
        </w:rPr>
        <w:t xml:space="preserve">The tilt angle </w:t>
      </w:r>
      <w:proofErr w:type="gramStart"/>
      <w:r w:rsidR="00E037C9">
        <w:rPr>
          <w:color w:val="000000"/>
          <w:sz w:val="20"/>
          <w:szCs w:val="20"/>
          <w:lang w:val="en-GB"/>
        </w:rPr>
        <w:t>should be chosen</w:t>
      </w:r>
      <w:proofErr w:type="gramEnd"/>
      <w:r w:rsidR="00E037C9">
        <w:rPr>
          <w:color w:val="000000"/>
          <w:sz w:val="20"/>
          <w:szCs w:val="20"/>
          <w:lang w:val="en-GB"/>
        </w:rPr>
        <w:t xml:space="preserve"> with regard to insolation, geographic location, self</w:t>
      </w:r>
      <w:ins w:id="177" w:author="Adam Hay" w:date="2017-03-29T23:35:00Z">
        <w:r w:rsidR="00C14C37">
          <w:rPr>
            <w:color w:val="000000"/>
            <w:sz w:val="20"/>
            <w:szCs w:val="20"/>
            <w:lang w:val="en-GB"/>
          </w:rPr>
          <w:t>-</w:t>
        </w:r>
      </w:ins>
      <w:del w:id="178" w:author="Adam Hay" w:date="2017-03-29T23:35:00Z">
        <w:r w:rsidR="00EF32DF" w:rsidDel="00C14C37">
          <w:rPr>
            <w:color w:val="000000"/>
            <w:sz w:val="20"/>
            <w:szCs w:val="20"/>
            <w:lang w:val="en-GB"/>
          </w:rPr>
          <w:delText xml:space="preserve"> </w:delText>
        </w:r>
      </w:del>
      <w:r w:rsidR="00E037C9">
        <w:rPr>
          <w:color w:val="000000"/>
          <w:sz w:val="20"/>
          <w:szCs w:val="20"/>
          <w:lang w:val="en-GB"/>
        </w:rPr>
        <w:t>cleaning</w:t>
      </w:r>
      <w:ins w:id="179" w:author="Adam Hay" w:date="2017-03-29T23:35:00Z">
        <w:r w:rsidR="00C14C37">
          <w:rPr>
            <w:color w:val="000000"/>
            <w:sz w:val="20"/>
            <w:szCs w:val="20"/>
            <w:lang w:val="en-GB"/>
          </w:rPr>
          <w:t xml:space="preserve"> capabilities</w:t>
        </w:r>
      </w:ins>
      <w:r w:rsidR="00E037C9">
        <w:rPr>
          <w:color w:val="000000"/>
          <w:sz w:val="20"/>
          <w:szCs w:val="20"/>
          <w:lang w:val="en-GB"/>
        </w:rPr>
        <w:t>, available space, etc.</w:t>
      </w:r>
    </w:p>
    <w:p w14:paraId="56112B12" w14:textId="69523EA4" w:rsidR="00EF32DF" w:rsidRDefault="00EF32DF" w:rsidP="006B7C71">
      <w:pPr>
        <w:pStyle w:val="normal2"/>
        <w:ind w:left="0"/>
        <w:rPr>
          <w:color w:val="000000"/>
          <w:sz w:val="20"/>
          <w:szCs w:val="20"/>
          <w:lang w:val="en-GB"/>
        </w:rPr>
      </w:pPr>
      <w:r>
        <w:rPr>
          <w:color w:val="000000"/>
          <w:sz w:val="20"/>
          <w:szCs w:val="20"/>
          <w:lang w:val="en-GB"/>
        </w:rPr>
        <w:t xml:space="preserve">In the case of floating </w:t>
      </w:r>
      <w:proofErr w:type="gramStart"/>
      <w:r>
        <w:rPr>
          <w:color w:val="000000"/>
          <w:sz w:val="20"/>
          <w:szCs w:val="20"/>
          <w:lang w:val="en-GB"/>
        </w:rPr>
        <w:t>aids</w:t>
      </w:r>
      <w:proofErr w:type="gramEnd"/>
      <w:r>
        <w:rPr>
          <w:color w:val="000000"/>
          <w:sz w:val="20"/>
          <w:szCs w:val="20"/>
          <w:lang w:val="en-GB"/>
        </w:rPr>
        <w:t xml:space="preserve"> it is not possible to guarantee the orientation of the modules, so a reduction factor must be applied.</w:t>
      </w:r>
    </w:p>
    <w:p w14:paraId="7EA0D93D" w14:textId="78D4E261" w:rsidR="00773A27" w:rsidRDefault="00773A27" w:rsidP="006B7C71">
      <w:pPr>
        <w:pStyle w:val="normal2"/>
        <w:ind w:left="0"/>
        <w:rPr>
          <w:ins w:id="180" w:author="Adam Hay" w:date="2017-03-29T23:46:00Z"/>
          <w:color w:val="000000"/>
          <w:sz w:val="20"/>
          <w:szCs w:val="20"/>
          <w:lang w:val="en-GB"/>
        </w:rPr>
      </w:pPr>
      <w:r w:rsidRPr="00B557B4">
        <w:rPr>
          <w:color w:val="000000"/>
          <w:sz w:val="20"/>
          <w:szCs w:val="20"/>
          <w:lang w:val="en-GB"/>
        </w:rPr>
        <w:t xml:space="preserve">It should also be taken into account that solar </w:t>
      </w:r>
      <w:r>
        <w:rPr>
          <w:color w:val="000000"/>
          <w:sz w:val="20"/>
          <w:szCs w:val="20"/>
          <w:lang w:val="en-GB"/>
        </w:rPr>
        <w:t xml:space="preserve">modules </w:t>
      </w:r>
      <w:r w:rsidRPr="00B557B4">
        <w:rPr>
          <w:color w:val="000000"/>
          <w:sz w:val="20"/>
          <w:szCs w:val="20"/>
          <w:lang w:val="en-GB"/>
        </w:rPr>
        <w:t xml:space="preserve">are sensitive to the presence of </w:t>
      </w:r>
      <w:r>
        <w:rPr>
          <w:color w:val="000000"/>
          <w:sz w:val="20"/>
          <w:szCs w:val="20"/>
          <w:lang w:val="en-GB"/>
        </w:rPr>
        <w:t xml:space="preserve">small </w:t>
      </w:r>
      <w:proofErr w:type="gramStart"/>
      <w:r w:rsidRPr="00B557B4">
        <w:rPr>
          <w:color w:val="000000"/>
          <w:sz w:val="20"/>
          <w:szCs w:val="20"/>
          <w:lang w:val="en-GB"/>
        </w:rPr>
        <w:t>shadows,</w:t>
      </w:r>
      <w:proofErr w:type="gramEnd"/>
      <w:r w:rsidRPr="00B557B4">
        <w:rPr>
          <w:color w:val="000000"/>
          <w:sz w:val="20"/>
          <w:szCs w:val="20"/>
          <w:lang w:val="en-GB"/>
        </w:rPr>
        <w:t xml:space="preserve"> even a narrow shadow can </w:t>
      </w:r>
      <w:r w:rsidR="00EF32DF">
        <w:rPr>
          <w:color w:val="000000"/>
          <w:sz w:val="20"/>
          <w:szCs w:val="20"/>
          <w:lang w:val="en-GB"/>
        </w:rPr>
        <w:t>significantly</w:t>
      </w:r>
      <w:r w:rsidRPr="00B557B4">
        <w:rPr>
          <w:color w:val="000000"/>
          <w:sz w:val="20"/>
          <w:szCs w:val="20"/>
          <w:lang w:val="en-GB"/>
        </w:rPr>
        <w:t xml:space="preserve"> decrease </w:t>
      </w:r>
      <w:r w:rsidR="00EF32DF">
        <w:rPr>
          <w:color w:val="000000"/>
          <w:sz w:val="20"/>
          <w:szCs w:val="20"/>
          <w:lang w:val="en-GB"/>
        </w:rPr>
        <w:t>the</w:t>
      </w:r>
      <w:r w:rsidRPr="00B557B4">
        <w:rPr>
          <w:color w:val="000000"/>
          <w:sz w:val="20"/>
          <w:szCs w:val="20"/>
          <w:lang w:val="en-GB"/>
        </w:rPr>
        <w:t xml:space="preserve"> output </w:t>
      </w:r>
      <w:r w:rsidR="00EF32DF">
        <w:rPr>
          <w:color w:val="000000"/>
          <w:sz w:val="20"/>
          <w:szCs w:val="20"/>
          <w:lang w:val="en-GB"/>
        </w:rPr>
        <w:t xml:space="preserve">power. For example </w:t>
      </w:r>
      <w:r w:rsidRPr="00B557B4">
        <w:rPr>
          <w:color w:val="000000"/>
          <w:sz w:val="20"/>
          <w:szCs w:val="20"/>
          <w:lang w:val="en-GB"/>
        </w:rPr>
        <w:t xml:space="preserve">shadows generated by </w:t>
      </w:r>
      <w:ins w:id="181" w:author="Adam Hay" w:date="2017-03-29T23:46:00Z">
        <w:r w:rsidR="00952321">
          <w:rPr>
            <w:color w:val="000000"/>
            <w:sz w:val="20"/>
            <w:szCs w:val="20"/>
            <w:lang w:val="en-GB"/>
          </w:rPr>
          <w:t>vegetation</w:t>
        </w:r>
      </w:ins>
      <w:del w:id="182" w:author="Adam Hay" w:date="2017-03-29T23:46:00Z">
        <w:r w:rsidRPr="00B557B4" w:rsidDel="00952321">
          <w:rPr>
            <w:color w:val="000000"/>
            <w:sz w:val="20"/>
            <w:szCs w:val="20"/>
            <w:lang w:val="en-GB"/>
          </w:rPr>
          <w:delText>shrubs</w:delText>
        </w:r>
      </w:del>
      <w:r w:rsidRPr="00B557B4">
        <w:rPr>
          <w:color w:val="000000"/>
          <w:sz w:val="20"/>
          <w:szCs w:val="20"/>
          <w:lang w:val="en-GB"/>
        </w:rPr>
        <w:t xml:space="preserve">, buildings, </w:t>
      </w:r>
      <w:r w:rsidR="00EF32DF">
        <w:rPr>
          <w:color w:val="000000"/>
          <w:sz w:val="20"/>
          <w:szCs w:val="20"/>
          <w:lang w:val="en-GB"/>
        </w:rPr>
        <w:t>daym</w:t>
      </w:r>
      <w:r w:rsidRPr="00B557B4">
        <w:rPr>
          <w:color w:val="000000"/>
          <w:sz w:val="20"/>
          <w:szCs w:val="20"/>
          <w:lang w:val="en-GB"/>
        </w:rPr>
        <w:t>arks</w:t>
      </w:r>
      <w:r w:rsidR="00FD3052">
        <w:rPr>
          <w:color w:val="000000"/>
          <w:sz w:val="20"/>
          <w:szCs w:val="20"/>
          <w:lang w:val="en-GB"/>
        </w:rPr>
        <w:t xml:space="preserve"> and</w:t>
      </w:r>
      <w:r w:rsidR="00EF32DF">
        <w:rPr>
          <w:color w:val="000000"/>
          <w:sz w:val="20"/>
          <w:szCs w:val="20"/>
          <w:lang w:val="en-GB"/>
        </w:rPr>
        <w:t xml:space="preserve"> handrails can cause problems and </w:t>
      </w:r>
      <w:proofErr w:type="gramStart"/>
      <w:r w:rsidR="00EF32DF">
        <w:rPr>
          <w:color w:val="000000"/>
          <w:sz w:val="20"/>
          <w:szCs w:val="20"/>
          <w:lang w:val="en-GB"/>
        </w:rPr>
        <w:t>should be avoided</w:t>
      </w:r>
      <w:proofErr w:type="gramEnd"/>
      <w:r w:rsidRPr="00B557B4">
        <w:rPr>
          <w:color w:val="000000"/>
          <w:sz w:val="20"/>
          <w:szCs w:val="20"/>
          <w:lang w:val="en-GB"/>
        </w:rPr>
        <w:t>.</w:t>
      </w:r>
      <w:r w:rsidR="00FD3052">
        <w:rPr>
          <w:color w:val="000000"/>
          <w:sz w:val="20"/>
          <w:szCs w:val="20"/>
          <w:lang w:val="en-GB"/>
        </w:rPr>
        <w:t xml:space="preserve"> </w:t>
      </w:r>
    </w:p>
    <w:p w14:paraId="1491B1DB" w14:textId="768FADF4" w:rsidR="00952321" w:rsidRDefault="00952321" w:rsidP="00952321">
      <w:pPr>
        <w:pStyle w:val="normal2"/>
        <w:ind w:left="0"/>
        <w:rPr>
          <w:color w:val="000000"/>
          <w:sz w:val="20"/>
          <w:szCs w:val="20"/>
          <w:lang w:val="en-GB"/>
        </w:rPr>
      </w:pPr>
      <w:ins w:id="183" w:author="Adam Hay" w:date="2017-03-29T23:46:00Z">
        <w:r>
          <w:rPr>
            <w:color w:val="000000"/>
            <w:sz w:val="20"/>
            <w:szCs w:val="20"/>
            <w:lang w:val="en-GB"/>
          </w:rPr>
          <w:lastRenderedPageBreak/>
          <w:t xml:space="preserve">In some locations, fouling of the surface may be an issue. In these locations, </w:t>
        </w:r>
      </w:ins>
      <w:moveToRangeStart w:id="184" w:author="Adam Hay" w:date="2017-03-29T23:46:00Z" w:name="move478594531"/>
      <w:moveTo w:id="185" w:author="Adam Hay" w:date="2017-03-29T23:46:00Z">
        <w:del w:id="186" w:author="Adam Hay" w:date="2017-03-29T23:47:00Z">
          <w:r w:rsidDel="00952321">
            <w:rPr>
              <w:color w:val="000000"/>
              <w:sz w:val="20"/>
              <w:szCs w:val="20"/>
              <w:lang w:val="en-GB"/>
            </w:rPr>
            <w:delText xml:space="preserve">If panels are mounted horizontally, fouling of the surface might be a problem. Therefor </w:delText>
          </w:r>
        </w:del>
        <w:r>
          <w:rPr>
            <w:color w:val="000000"/>
            <w:sz w:val="20"/>
            <w:szCs w:val="20"/>
            <w:lang w:val="en-GB"/>
          </w:rPr>
          <w:t xml:space="preserve">it </w:t>
        </w:r>
        <w:proofErr w:type="gramStart"/>
        <w:r>
          <w:rPr>
            <w:color w:val="000000"/>
            <w:sz w:val="20"/>
            <w:szCs w:val="20"/>
            <w:lang w:val="en-GB"/>
          </w:rPr>
          <w:t>is recommended</w:t>
        </w:r>
        <w:proofErr w:type="gramEnd"/>
        <w:r>
          <w:rPr>
            <w:color w:val="000000"/>
            <w:sz w:val="20"/>
            <w:szCs w:val="20"/>
            <w:lang w:val="en-GB"/>
          </w:rPr>
          <w:t xml:space="preserve"> to </w:t>
        </w:r>
      </w:moveTo>
      <w:ins w:id="187" w:author="Adam Hay" w:date="2017-03-29T23:47:00Z">
        <w:r>
          <w:rPr>
            <w:color w:val="000000"/>
            <w:sz w:val="20"/>
            <w:szCs w:val="20"/>
            <w:lang w:val="en-GB"/>
          </w:rPr>
          <w:t xml:space="preserve">avoid horizontal placement and that </w:t>
        </w:r>
      </w:ins>
      <w:moveTo w:id="188" w:author="Adam Hay" w:date="2017-03-29T23:46:00Z">
        <w:del w:id="189" w:author="Adam Hay" w:date="2017-03-29T23:47:00Z">
          <w:r w:rsidDel="00952321">
            <w:rPr>
              <w:color w:val="000000"/>
              <w:sz w:val="20"/>
              <w:szCs w:val="20"/>
              <w:lang w:val="en-GB"/>
            </w:rPr>
            <w:delText>i</w:delText>
          </w:r>
          <w:r w:rsidRPr="00B557B4" w:rsidDel="00952321">
            <w:rPr>
              <w:color w:val="000000"/>
              <w:sz w:val="20"/>
              <w:szCs w:val="20"/>
              <w:lang w:val="en-GB"/>
            </w:rPr>
            <w:delText xml:space="preserve">nstall the </w:delText>
          </w:r>
        </w:del>
        <w:r>
          <w:rPr>
            <w:color w:val="000000"/>
            <w:sz w:val="20"/>
            <w:szCs w:val="20"/>
            <w:lang w:val="en-GB"/>
          </w:rPr>
          <w:t xml:space="preserve">solar panels </w:t>
        </w:r>
      </w:moveTo>
      <w:ins w:id="190" w:author="Adam Hay" w:date="2017-03-29T23:47:00Z">
        <w:r>
          <w:rPr>
            <w:color w:val="000000"/>
            <w:sz w:val="20"/>
            <w:szCs w:val="20"/>
            <w:lang w:val="en-GB"/>
          </w:rPr>
          <w:t xml:space="preserve">are installed </w:t>
        </w:r>
      </w:ins>
      <w:moveTo w:id="191" w:author="Adam Hay" w:date="2017-03-29T23:46:00Z">
        <w:r w:rsidRPr="00B557B4">
          <w:rPr>
            <w:color w:val="000000"/>
            <w:sz w:val="20"/>
            <w:szCs w:val="20"/>
            <w:lang w:val="en-GB"/>
          </w:rPr>
          <w:t xml:space="preserve">with an inclination that </w:t>
        </w:r>
        <w:del w:id="192" w:author="Adam Hay" w:date="2017-03-29T23:47:00Z">
          <w:r w:rsidRPr="00B557B4" w:rsidDel="00952321">
            <w:rPr>
              <w:color w:val="000000"/>
              <w:sz w:val="20"/>
              <w:szCs w:val="20"/>
              <w:lang w:val="en-GB"/>
            </w:rPr>
            <w:delText>allows their</w:delText>
          </w:r>
        </w:del>
      </w:moveTo>
      <w:ins w:id="193" w:author="Adam Hay" w:date="2017-03-29T23:47:00Z">
        <w:r>
          <w:rPr>
            <w:color w:val="000000"/>
            <w:sz w:val="20"/>
            <w:szCs w:val="20"/>
            <w:lang w:val="en-GB"/>
          </w:rPr>
          <w:t>promotes</w:t>
        </w:r>
      </w:ins>
      <w:moveTo w:id="194" w:author="Adam Hay" w:date="2017-03-29T23:46:00Z">
        <w:r w:rsidRPr="00B557B4">
          <w:rPr>
            <w:color w:val="000000"/>
            <w:sz w:val="20"/>
            <w:szCs w:val="20"/>
            <w:lang w:val="en-GB"/>
          </w:rPr>
          <w:t xml:space="preserve"> self-cleaning.</w:t>
        </w:r>
      </w:moveTo>
    </w:p>
    <w:moveToRangeEnd w:id="184"/>
    <w:p w14:paraId="59D45B0C" w14:textId="77777777" w:rsidR="00952321" w:rsidRPr="00B557B4" w:rsidRDefault="00952321" w:rsidP="006B7C71">
      <w:pPr>
        <w:pStyle w:val="normal2"/>
        <w:ind w:left="0"/>
        <w:rPr>
          <w:color w:val="000000"/>
          <w:sz w:val="20"/>
          <w:szCs w:val="20"/>
          <w:lang w:val="en-GB"/>
        </w:rPr>
      </w:pPr>
    </w:p>
    <w:p w14:paraId="59096B2C" w14:textId="77777777" w:rsidR="00FD7660" w:rsidRDefault="00FD7660" w:rsidP="00FD7660">
      <w:pPr>
        <w:pStyle w:val="normal2"/>
        <w:keepNext/>
        <w:ind w:left="0"/>
        <w:jc w:val="center"/>
      </w:pPr>
      <w:r w:rsidRPr="00FD7660">
        <w:rPr>
          <w:noProof/>
          <w:sz w:val="20"/>
          <w:szCs w:val="20"/>
          <w:lang w:val="en-IE" w:eastAsia="en-IE"/>
        </w:rPr>
        <mc:AlternateContent>
          <mc:Choice Requires="wps">
            <w:drawing>
              <wp:anchor distT="0" distB="0" distL="114300" distR="114300" simplePos="0" relativeHeight="251658240" behindDoc="0" locked="0" layoutInCell="1" allowOverlap="1" wp14:anchorId="2CAF7E4F" wp14:editId="071029D6">
                <wp:simplePos x="0" y="0"/>
                <wp:positionH relativeFrom="column">
                  <wp:align>center</wp:align>
                </wp:positionH>
                <wp:positionV relativeFrom="paragraph">
                  <wp:posOffset>309880</wp:posOffset>
                </wp:positionV>
                <wp:extent cx="3978275" cy="1403985"/>
                <wp:effectExtent l="0" t="0" r="0" b="0"/>
                <wp:wrapTopAndBottom/>
                <wp:docPr id="10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275" cy="1403985"/>
                        </a:xfrm>
                        <a:prstGeom prst="rect">
                          <a:avLst/>
                        </a:prstGeom>
                        <a:noFill/>
                        <a:ln w="9525">
                          <a:noFill/>
                          <a:miter lim="800000"/>
                          <a:headEnd/>
                          <a:tailEnd/>
                        </a:ln>
                      </wps:spPr>
                      <wps:txbx>
                        <w:txbxContent>
                          <w:p w14:paraId="7FF948B9" w14:textId="47FFB5CF" w:rsidR="00C14C37" w:rsidRPr="00FD7660" w:rsidRDefault="00C14C37" w:rsidP="00FD7660">
                            <w:pPr>
                              <w:jc w:val="center"/>
                              <w:rPr>
                                <w:lang w:val="de-DE"/>
                              </w:rPr>
                            </w:pPr>
                            <w:r w:rsidRPr="00C769CB">
                              <w:rPr>
                                <w:noProof/>
                                <w:color w:val="000000"/>
                                <w:sz w:val="20"/>
                                <w:szCs w:val="20"/>
                                <w:lang w:val="en-IE" w:eastAsia="en-IE"/>
                              </w:rPr>
                              <w:drawing>
                                <wp:inline distT="0" distB="0" distL="0" distR="0" wp14:anchorId="7FA1A3A3" wp14:editId="13F87D47">
                                  <wp:extent cx="2182495" cy="1744777"/>
                                  <wp:effectExtent l="0" t="0" r="8255" b="8255"/>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4"/>
                                          <pic:cNvPicPr/>
                                        </pic:nvPicPr>
                                        <pic:blipFill>
                                          <a:blip r:embed="rId25" cstate="print"/>
                                          <a:stretch>
                                            <a:fillRect/>
                                          </a:stretch>
                                        </pic:blipFill>
                                        <pic:spPr>
                                          <a:xfrm>
                                            <a:off x="0" y="0"/>
                                            <a:ext cx="2182495" cy="1744777"/>
                                          </a:xfrm>
                                          <a:prstGeom prst="rect">
                                            <a:avLst/>
                                          </a:prstGeom>
                                          <a:ln>
                                            <a:noFill/>
                                          </a:ln>
                                        </pic:spPr>
                                      </pic:pic>
                                    </a:graphicData>
                                  </a:graphic>
                                </wp:inline>
                              </w:drawing>
                            </w:r>
                            <w:r w:rsidRPr="00C769CB">
                              <w:rPr>
                                <w:noProof/>
                                <w:color w:val="000000"/>
                                <w:sz w:val="20"/>
                                <w:szCs w:val="20"/>
                                <w:lang w:val="en-IE" w:eastAsia="en-IE"/>
                              </w:rPr>
                              <w:drawing>
                                <wp:inline distT="0" distB="0" distL="0" distR="0" wp14:anchorId="37EE9FE4" wp14:editId="5878B190">
                                  <wp:extent cx="1488604" cy="1795141"/>
                                  <wp:effectExtent l="1905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7"/>
                                          <pic:cNvPicPr/>
                                        </pic:nvPicPr>
                                        <pic:blipFill>
                                          <a:blip r:embed="rId26" cstate="print"/>
                                          <a:stretch>
                                            <a:fillRect/>
                                          </a:stretch>
                                        </pic:blipFill>
                                        <pic:spPr>
                                          <a:xfrm>
                                            <a:off x="0" y="0"/>
                                            <a:ext cx="1488756" cy="1795325"/>
                                          </a:xfrm>
                                          <a:prstGeom prst="rect">
                                            <a:avLst/>
                                          </a:prstGeom>
                                          <a:ln>
                                            <a:noFill/>
                                          </a:ln>
                                        </pic:spPr>
                                      </pic:pic>
                                    </a:graphicData>
                                  </a:graphic>
                                </wp:inline>
                              </w:drawing>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2CAF7E4F" id="_x0000_t202" coordsize="21600,21600" o:spt="202" path="m,l,21600r21600,l21600,xe">
                <v:stroke joinstyle="miter"/>
                <v:path gradientshapeok="t" o:connecttype="rect"/>
              </v:shapetype>
              <v:shape id="Textfeld 2" o:spid="_x0000_s1026" type="#_x0000_t202" style="position:absolute;left:0;text-align:left;margin-left:0;margin-top:24.4pt;width:313.25pt;height:110.5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" filled="f" stroked="f">
                <v:textbox style="mso-fit-shape-to-text:t">
                  <w:txbxContent>
                    <w:p w14:paraId="7FF948B9" w14:textId="47FFB5CF" w:rsidR="00C14C37" w:rsidRPr="00FD7660" w:rsidRDefault="00C14C37" w:rsidP="00FD7660">
                      <w:pPr>
                        <w:jc w:val="center"/>
                        <w:rPr>
                          <w:lang w:val="de-DE"/>
                        </w:rPr>
                      </w:pPr>
                      <w:r w:rsidRPr="00C769CB">
                        <w:rPr>
                          <w:noProof/>
                          <w:color w:val="000000"/>
                          <w:sz w:val="20"/>
                          <w:szCs w:val="20"/>
                          <w:lang w:val="en-IE" w:eastAsia="en-IE"/>
                        </w:rPr>
                        <w:drawing>
                          <wp:inline distT="0" distB="0" distL="0" distR="0" wp14:anchorId="7FA1A3A3" wp14:editId="13F87D47">
                            <wp:extent cx="2182495" cy="1744777"/>
                            <wp:effectExtent l="0" t="0" r="8255" b="8255"/>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4"/>
                                    <pic:cNvPicPr/>
                                  </pic:nvPicPr>
                                  <pic:blipFill>
                                    <a:blip r:embed="rId25" cstate="print"/>
                                    <a:stretch>
                                      <a:fillRect/>
                                    </a:stretch>
                                  </pic:blipFill>
                                  <pic:spPr>
                                    <a:xfrm>
                                      <a:off x="0" y="0"/>
                                      <a:ext cx="2182495" cy="1744777"/>
                                    </a:xfrm>
                                    <a:prstGeom prst="rect">
                                      <a:avLst/>
                                    </a:prstGeom>
                                    <a:ln>
                                      <a:noFill/>
                                    </a:ln>
                                  </pic:spPr>
                                </pic:pic>
                              </a:graphicData>
                            </a:graphic>
                          </wp:inline>
                        </w:drawing>
                      </w:r>
                      <w:r w:rsidRPr="00C769CB">
                        <w:rPr>
                          <w:noProof/>
                          <w:color w:val="000000"/>
                          <w:sz w:val="20"/>
                          <w:szCs w:val="20"/>
                          <w:lang w:val="en-IE" w:eastAsia="en-IE"/>
                        </w:rPr>
                        <w:drawing>
                          <wp:inline distT="0" distB="0" distL="0" distR="0" wp14:anchorId="37EE9FE4" wp14:editId="5878B190">
                            <wp:extent cx="1488604" cy="1795141"/>
                            <wp:effectExtent l="1905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7"/>
                                    <pic:cNvPicPr/>
                                  </pic:nvPicPr>
                                  <pic:blipFill>
                                    <a:blip r:embed="rId26" cstate="print"/>
                                    <a:stretch>
                                      <a:fillRect/>
                                    </a:stretch>
                                  </pic:blipFill>
                                  <pic:spPr>
                                    <a:xfrm>
                                      <a:off x="0" y="0"/>
                                      <a:ext cx="1488756" cy="1795325"/>
                                    </a:xfrm>
                                    <a:prstGeom prst="rect">
                                      <a:avLst/>
                                    </a:prstGeom>
                                    <a:ln>
                                      <a:noFill/>
                                    </a:ln>
                                  </pic:spPr>
                                </pic:pic>
                              </a:graphicData>
                            </a:graphic>
                          </wp:inline>
                        </w:drawing>
                      </w:r>
                    </w:p>
                  </w:txbxContent>
                </v:textbox>
                <w10:wrap type="topAndBottom"/>
              </v:shape>
            </w:pict>
          </mc:Fallback>
        </mc:AlternateContent>
      </w:r>
    </w:p>
    <w:p w14:paraId="49808A76" w14:textId="422AE8A0" w:rsidR="00FD7660" w:rsidRDefault="00FD7660" w:rsidP="00FD7660">
      <w:pPr>
        <w:pStyle w:val="Caption"/>
        <w:jc w:val="center"/>
        <w:rPr>
          <w:sz w:val="20"/>
          <w:szCs w:val="20"/>
        </w:rPr>
      </w:pPr>
      <w:r>
        <w:t xml:space="preserve">Figure </w:t>
      </w:r>
      <w:r>
        <w:fldChar w:fldCharType="begin"/>
      </w:r>
      <w:r>
        <w:instrText xml:space="preserve"> SEQ Figure \* ARABIC </w:instrText>
      </w:r>
      <w:r>
        <w:fldChar w:fldCharType="separate"/>
      </w:r>
      <w:r w:rsidR="00436985">
        <w:rPr>
          <w:noProof/>
        </w:rPr>
        <w:t>4</w:t>
      </w:r>
      <w:r>
        <w:fldChar w:fldCharType="end"/>
      </w:r>
      <w:r>
        <w:t xml:space="preserve"> </w:t>
      </w:r>
      <w:r w:rsidRPr="00955C04">
        <w:t>Power reduction approximately</w:t>
      </w:r>
      <w:r>
        <w:t xml:space="preserve"> 90% due to shadow</w:t>
      </w:r>
    </w:p>
    <w:p w14:paraId="634CA05D" w14:textId="66C43D3B" w:rsidR="00FD7660" w:rsidRDefault="00FD7660" w:rsidP="006B7C71">
      <w:pPr>
        <w:pStyle w:val="normal2"/>
        <w:ind w:left="0"/>
        <w:jc w:val="center"/>
        <w:rPr>
          <w:sz w:val="20"/>
          <w:szCs w:val="20"/>
          <w:lang w:val="en-GB"/>
        </w:rPr>
      </w:pPr>
      <w:r w:rsidRPr="00FD7660">
        <w:rPr>
          <w:noProof/>
          <w:sz w:val="20"/>
          <w:szCs w:val="20"/>
          <w:lang w:val="en-IE" w:eastAsia="en-IE"/>
        </w:rPr>
        <mc:AlternateContent>
          <mc:Choice Requires="wps">
            <w:drawing>
              <wp:anchor distT="0" distB="0" distL="114300" distR="114300" simplePos="0" relativeHeight="251660288" behindDoc="0" locked="0" layoutInCell="1" allowOverlap="1" wp14:anchorId="30ADC441" wp14:editId="3ECB9C0F">
                <wp:simplePos x="0" y="0"/>
                <wp:positionH relativeFrom="column">
                  <wp:posOffset>1184275</wp:posOffset>
                </wp:positionH>
                <wp:positionV relativeFrom="paragraph">
                  <wp:posOffset>391795</wp:posOffset>
                </wp:positionV>
                <wp:extent cx="4182110" cy="1403985"/>
                <wp:effectExtent l="0" t="0" r="0" b="5080"/>
                <wp:wrapTopAndBottom/>
                <wp:docPr id="10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110" cy="1403985"/>
                        </a:xfrm>
                        <a:prstGeom prst="rect">
                          <a:avLst/>
                        </a:prstGeom>
                        <a:noFill/>
                        <a:ln w="9525">
                          <a:noFill/>
                          <a:miter lim="800000"/>
                          <a:headEnd/>
                          <a:tailEnd/>
                        </a:ln>
                      </wps:spPr>
                      <wps:txbx>
                        <w:txbxContent>
                          <w:p w14:paraId="42491934" w14:textId="09BB20E9" w:rsidR="00C14C37" w:rsidRPr="00FD7660" w:rsidRDefault="00C14C37" w:rsidP="00FD7660">
                            <w:pPr>
                              <w:rPr>
                                <w:lang w:val="de-DE"/>
                              </w:rPr>
                            </w:pPr>
                            <w:r w:rsidRPr="00C769CB">
                              <w:rPr>
                                <w:noProof/>
                                <w:sz w:val="20"/>
                                <w:szCs w:val="20"/>
                                <w:lang w:val="en-IE" w:eastAsia="en-IE"/>
                              </w:rPr>
                              <w:drawing>
                                <wp:inline distT="0" distB="0" distL="0" distR="0" wp14:anchorId="6AEA3008" wp14:editId="3541953F">
                                  <wp:extent cx="2244293" cy="1800000"/>
                                  <wp:effectExtent l="19050" t="0" r="3607" b="0"/>
                                  <wp:docPr id="104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2244293" cy="1800000"/>
                                          </a:xfrm>
                                          <a:prstGeom prst="rect">
                                            <a:avLst/>
                                          </a:prstGeom>
                                          <a:ln>
                                            <a:noFill/>
                                          </a:ln>
                                        </pic:spPr>
                                      </pic:pic>
                                    </a:graphicData>
                                  </a:graphic>
                                </wp:inline>
                              </w:drawing>
                            </w:r>
                            <w:r>
                              <w:rPr>
                                <w:noProof/>
                                <w:color w:val="000000"/>
                                <w:sz w:val="20"/>
                                <w:szCs w:val="20"/>
                                <w:lang w:val="en-IE" w:eastAsia="en-IE"/>
                              </w:rPr>
                              <w:drawing>
                                <wp:inline distT="0" distB="0" distL="0" distR="0" wp14:anchorId="77E5AB9C" wp14:editId="7F235685">
                                  <wp:extent cx="1699260" cy="1794510"/>
                                  <wp:effectExtent l="0" t="0" r="0" b="0"/>
                                  <wp:docPr id="1045" name="Grafik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99260" cy="179451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w14:anchorId="30ADC441" id="_x0000_s1027" type="#_x0000_t202" style="position:absolute;left:0;text-align:left;margin-left:93.25pt;margin-top:30.85pt;width:329.3pt;height:11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" filled="f" stroked="f">
                <v:textbox style="mso-fit-shape-to-text:t">
                  <w:txbxContent>
                    <w:p w14:paraId="42491934" w14:textId="09BB20E9" w:rsidR="00C14C37" w:rsidRPr="00FD7660" w:rsidRDefault="00C14C37" w:rsidP="00FD7660">
                      <w:pPr>
                        <w:rPr>
                          <w:lang w:val="de-DE"/>
                        </w:rPr>
                      </w:pPr>
                      <w:r w:rsidRPr="00C769CB">
                        <w:rPr>
                          <w:noProof/>
                          <w:sz w:val="20"/>
                          <w:szCs w:val="20"/>
                          <w:lang w:val="en-IE" w:eastAsia="en-IE"/>
                        </w:rPr>
                        <w:drawing>
                          <wp:inline distT="0" distB="0" distL="0" distR="0" wp14:anchorId="6AEA3008" wp14:editId="3541953F">
                            <wp:extent cx="2244293" cy="1800000"/>
                            <wp:effectExtent l="19050" t="0" r="3607" b="0"/>
                            <wp:docPr id="104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2244293" cy="1800000"/>
                                    </a:xfrm>
                                    <a:prstGeom prst="rect">
                                      <a:avLst/>
                                    </a:prstGeom>
                                    <a:ln>
                                      <a:noFill/>
                                    </a:ln>
                                  </pic:spPr>
                                </pic:pic>
                              </a:graphicData>
                            </a:graphic>
                          </wp:inline>
                        </w:drawing>
                      </w:r>
                      <w:r>
                        <w:rPr>
                          <w:noProof/>
                          <w:color w:val="000000"/>
                          <w:sz w:val="20"/>
                          <w:szCs w:val="20"/>
                          <w:lang w:val="en-IE" w:eastAsia="en-IE"/>
                        </w:rPr>
                        <w:drawing>
                          <wp:inline distT="0" distB="0" distL="0" distR="0" wp14:anchorId="77E5AB9C" wp14:editId="7F235685">
                            <wp:extent cx="1699260" cy="1794510"/>
                            <wp:effectExtent l="0" t="0" r="0" b="0"/>
                            <wp:docPr id="1045" name="Grafik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99260" cy="1794510"/>
                                    </a:xfrm>
                                    <a:prstGeom prst="rect">
                                      <a:avLst/>
                                    </a:prstGeom>
                                    <a:noFill/>
                                    <a:ln>
                                      <a:noFill/>
                                    </a:ln>
                                  </pic:spPr>
                                </pic:pic>
                              </a:graphicData>
                            </a:graphic>
                          </wp:inline>
                        </w:drawing>
                      </w:r>
                    </w:p>
                  </w:txbxContent>
                </v:textbox>
                <w10:wrap type="topAndBottom"/>
              </v:shape>
            </w:pict>
          </mc:Fallback>
        </mc:AlternateContent>
      </w:r>
    </w:p>
    <w:p w14:paraId="7BF19EA5" w14:textId="116DDD33" w:rsidR="00FD7660" w:rsidRDefault="00FD7660" w:rsidP="006B7C71">
      <w:pPr>
        <w:pStyle w:val="normal2"/>
        <w:ind w:left="0"/>
        <w:jc w:val="center"/>
        <w:rPr>
          <w:sz w:val="20"/>
          <w:szCs w:val="20"/>
          <w:lang w:val="en-GB"/>
        </w:rPr>
      </w:pPr>
      <w:r>
        <w:rPr>
          <w:noProof/>
          <w:lang w:val="en-IE" w:eastAsia="en-IE"/>
        </w:rPr>
        <mc:AlternateContent>
          <mc:Choice Requires="wps">
            <w:drawing>
              <wp:anchor distT="0" distB="0" distL="114300" distR="114300" simplePos="0" relativeHeight="251662336" behindDoc="0" locked="0" layoutInCell="1" allowOverlap="1" wp14:anchorId="3DB5F018" wp14:editId="5582A129">
                <wp:simplePos x="0" y="0"/>
                <wp:positionH relativeFrom="column">
                  <wp:posOffset>1355090</wp:posOffset>
                </wp:positionH>
                <wp:positionV relativeFrom="paragraph">
                  <wp:posOffset>2030095</wp:posOffset>
                </wp:positionV>
                <wp:extent cx="4011295" cy="635"/>
                <wp:effectExtent l="0" t="0" r="8255" b="635"/>
                <wp:wrapNone/>
                <wp:docPr id="1047" name="Textfeld 1047"/>
                <wp:cNvGraphicFramePr/>
                <a:graphic xmlns:a="http://schemas.openxmlformats.org/drawingml/2006/main">
                  <a:graphicData uri="http://schemas.microsoft.com/office/word/2010/wordprocessingShape">
                    <wps:wsp>
                      <wps:cNvSpPr txBox="1"/>
                      <wps:spPr>
                        <a:xfrm>
                          <a:off x="0" y="0"/>
                          <a:ext cx="4011295" cy="635"/>
                        </a:xfrm>
                        <a:prstGeom prst="rect">
                          <a:avLst/>
                        </a:prstGeom>
                        <a:solidFill>
                          <a:prstClr val="white"/>
                        </a:solidFill>
                        <a:ln>
                          <a:noFill/>
                        </a:ln>
                        <a:effectLst/>
                      </wps:spPr>
                      <wps:txbx>
                        <w:txbxContent>
                          <w:p w14:paraId="6CDEAE80" w14:textId="52904D5E" w:rsidR="00C14C37" w:rsidRPr="00CA4BE6" w:rsidRDefault="00C14C37" w:rsidP="00FD7660">
                            <w:pPr>
                              <w:pStyle w:val="Caption"/>
                              <w:jc w:val="center"/>
                              <w:rPr>
                                <w:rFonts w:ascii="Arial" w:eastAsia="Times New Roman" w:hAnsi="Arial" w:cs="Times New Roman"/>
                                <w:noProof/>
                                <w:sz w:val="20"/>
                                <w:szCs w:val="20"/>
                                <w:lang w:eastAsia="es-ES"/>
                              </w:rPr>
                            </w:pPr>
                            <w:r>
                              <w:t xml:space="preserve">Figure </w:t>
                            </w:r>
                            <w:r>
                              <w:fldChar w:fldCharType="begin"/>
                            </w:r>
                            <w:r>
                              <w:instrText xml:space="preserve"> SEQ Figure \* ARABIC </w:instrText>
                            </w:r>
                            <w:r>
                              <w:fldChar w:fldCharType="separate"/>
                            </w:r>
                            <w:r>
                              <w:rPr>
                                <w:noProof/>
                              </w:rPr>
                              <w:t>5</w:t>
                            </w:r>
                            <w:r>
                              <w:fldChar w:fldCharType="end"/>
                            </w:r>
                            <w:r>
                              <w:t xml:space="preserve"> </w:t>
                            </w:r>
                            <w:r w:rsidRPr="00955C04">
                              <w:t>Power reduction approximately</w:t>
                            </w:r>
                            <w:r>
                              <w:t xml:space="preserve"> 75% due to shadow</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DB5F018" id="Textfeld 1047" o:spid="_x0000_s1028" type="#_x0000_t202" style="position:absolute;left:0;text-align:left;margin-left:106.7pt;margin-top:159.85pt;width:315.85pt;height:.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" stroked="f">
                <v:textbox style="mso-fit-shape-to-text:t" inset="0,0,0,0">
                  <w:txbxContent>
                    <w:p w14:paraId="6CDEAE80" w14:textId="52904D5E" w:rsidR="00C14C37" w:rsidRPr="00CA4BE6" w:rsidRDefault="00C14C37" w:rsidP="00FD7660">
                      <w:pPr>
                        <w:pStyle w:val="Caption"/>
                        <w:jc w:val="center"/>
                        <w:rPr>
                          <w:rFonts w:ascii="Arial" w:eastAsia="Times New Roman" w:hAnsi="Arial" w:cs="Times New Roman"/>
                          <w:noProof/>
                          <w:sz w:val="20"/>
                          <w:szCs w:val="20"/>
                          <w:lang w:eastAsia="es-ES"/>
                        </w:rPr>
                      </w:pPr>
                      <w:r>
                        <w:t xml:space="preserve">Figure </w:t>
                      </w:r>
                      <w:r>
                        <w:fldChar w:fldCharType="begin"/>
                      </w:r>
                      <w:r>
                        <w:instrText xml:space="preserve"> SEQ Figure \* ARABIC </w:instrText>
                      </w:r>
                      <w:r>
                        <w:fldChar w:fldCharType="separate"/>
                      </w:r>
                      <w:r>
                        <w:rPr>
                          <w:noProof/>
                        </w:rPr>
                        <w:t>5</w:t>
                      </w:r>
                      <w:r>
                        <w:fldChar w:fldCharType="end"/>
                      </w:r>
                      <w:r>
                        <w:t xml:space="preserve"> </w:t>
                      </w:r>
                      <w:r w:rsidRPr="00955C04">
                        <w:t>Power reduction approximately</w:t>
                      </w:r>
                      <w:r>
                        <w:t xml:space="preserve"> 75% due to shadow</w:t>
                      </w:r>
                    </w:p>
                  </w:txbxContent>
                </v:textbox>
              </v:shape>
            </w:pict>
          </mc:Fallback>
        </mc:AlternateContent>
      </w:r>
    </w:p>
    <w:p w14:paraId="2EAA217F" w14:textId="5D5EA48E" w:rsidR="00773A27" w:rsidRDefault="00773A27" w:rsidP="00FD7660">
      <w:pPr>
        <w:pStyle w:val="normal2"/>
        <w:tabs>
          <w:tab w:val="left" w:pos="559"/>
        </w:tabs>
        <w:ind w:left="0"/>
        <w:jc w:val="left"/>
        <w:rPr>
          <w:sz w:val="20"/>
          <w:szCs w:val="20"/>
          <w:lang w:val="en-GB"/>
        </w:rPr>
      </w:pPr>
    </w:p>
    <w:p w14:paraId="748BA276" w14:textId="17740AF0" w:rsidR="00773A27" w:rsidDel="00952321" w:rsidRDefault="00FD3052" w:rsidP="004B64AC">
      <w:pPr>
        <w:pStyle w:val="normal2"/>
        <w:ind w:left="0"/>
        <w:rPr>
          <w:color w:val="000000"/>
          <w:sz w:val="20"/>
          <w:szCs w:val="20"/>
          <w:lang w:val="en-GB"/>
        </w:rPr>
      </w:pPr>
      <w:moveFromRangeStart w:id="195" w:author="Adam Hay" w:date="2017-03-29T23:46:00Z" w:name="move478594531"/>
      <w:moveFrom w:id="196" w:author="Adam Hay" w:date="2017-03-29T23:46:00Z">
        <w:r w:rsidDel="00952321">
          <w:rPr>
            <w:color w:val="000000"/>
            <w:sz w:val="20"/>
            <w:szCs w:val="20"/>
            <w:lang w:val="en-GB"/>
          </w:rPr>
          <w:t xml:space="preserve">If </w:t>
        </w:r>
        <w:r w:rsidR="00436985" w:rsidDel="00952321">
          <w:rPr>
            <w:color w:val="000000"/>
            <w:sz w:val="20"/>
            <w:szCs w:val="20"/>
            <w:lang w:val="en-GB"/>
          </w:rPr>
          <w:t>panels</w:t>
        </w:r>
        <w:r w:rsidDel="00952321">
          <w:rPr>
            <w:color w:val="000000"/>
            <w:sz w:val="20"/>
            <w:szCs w:val="20"/>
            <w:lang w:val="en-GB"/>
          </w:rPr>
          <w:t xml:space="preserve"> are mounted horizontally, fouling of the surface might be a problem. Therefor it is recommended to i</w:t>
        </w:r>
        <w:r w:rsidRPr="00B557B4" w:rsidDel="00952321">
          <w:rPr>
            <w:color w:val="000000"/>
            <w:sz w:val="20"/>
            <w:szCs w:val="20"/>
            <w:lang w:val="en-GB"/>
          </w:rPr>
          <w:t xml:space="preserve">nstall the </w:t>
        </w:r>
        <w:r w:rsidDel="00952321">
          <w:rPr>
            <w:color w:val="000000"/>
            <w:sz w:val="20"/>
            <w:szCs w:val="20"/>
            <w:lang w:val="en-GB"/>
          </w:rPr>
          <w:t xml:space="preserve">solar </w:t>
        </w:r>
        <w:r w:rsidR="00436985" w:rsidDel="00952321">
          <w:rPr>
            <w:color w:val="000000"/>
            <w:sz w:val="20"/>
            <w:szCs w:val="20"/>
            <w:lang w:val="en-GB"/>
          </w:rPr>
          <w:t>panels</w:t>
        </w:r>
        <w:r w:rsidDel="00952321">
          <w:rPr>
            <w:color w:val="000000"/>
            <w:sz w:val="20"/>
            <w:szCs w:val="20"/>
            <w:lang w:val="en-GB"/>
          </w:rPr>
          <w:t xml:space="preserve"> </w:t>
        </w:r>
        <w:r w:rsidRPr="00B557B4" w:rsidDel="00952321">
          <w:rPr>
            <w:color w:val="000000"/>
            <w:sz w:val="20"/>
            <w:szCs w:val="20"/>
            <w:lang w:val="en-GB"/>
          </w:rPr>
          <w:t>with an inclination that allows their self-cleaning.</w:t>
        </w:r>
      </w:moveFrom>
    </w:p>
    <w:p w14:paraId="0BD2CF89" w14:textId="1E2A4560" w:rsidR="008C6391" w:rsidRDefault="008C6391" w:rsidP="008C6391">
      <w:pPr>
        <w:pStyle w:val="Heading2"/>
      </w:pPr>
      <w:bookmarkStart w:id="197" w:name="_Toc478595290"/>
      <w:bookmarkStart w:id="198" w:name="_Toc456182050"/>
      <w:bookmarkStart w:id="199" w:name="_Toc450571078"/>
      <w:moveFromRangeEnd w:id="195"/>
      <w:r>
        <w:t>General Information on Batteries</w:t>
      </w:r>
      <w:bookmarkEnd w:id="197"/>
    </w:p>
    <w:p w14:paraId="39888014" w14:textId="317082ED" w:rsidR="008C6391" w:rsidRDefault="008C6391" w:rsidP="008C6391">
      <w:pPr>
        <w:pStyle w:val="Heading3"/>
      </w:pPr>
      <w:bookmarkStart w:id="200" w:name="_Toc478595291"/>
      <w:r>
        <w:t>Minimum and Maximum Capacity</w:t>
      </w:r>
      <w:bookmarkEnd w:id="198"/>
      <w:bookmarkEnd w:id="199"/>
      <w:bookmarkEnd w:id="200"/>
    </w:p>
    <w:p w14:paraId="44A645A0" w14:textId="77777777" w:rsidR="008C6391" w:rsidRDefault="008C6391" w:rsidP="008C6391">
      <w:pPr>
        <w:pStyle w:val="BodyText"/>
      </w:pPr>
      <w:r>
        <w:t>The minimum battery capacity will depend on the choice made or imposed for the following design constraints:</w:t>
      </w:r>
    </w:p>
    <w:p w14:paraId="39C9D41B" w14:textId="77777777" w:rsidR="008C6391" w:rsidRPr="000B040B" w:rsidRDefault="008C6391" w:rsidP="008C6391">
      <w:pPr>
        <w:pStyle w:val="ListBullet"/>
        <w:rPr>
          <w:sz w:val="22"/>
          <w:rPrChange w:id="201" w:author="Adam Hay" w:date="2017-03-29T23:48:00Z">
            <w:rPr/>
          </w:rPrChange>
        </w:rPr>
      </w:pPr>
      <w:r w:rsidRPr="000B040B">
        <w:rPr>
          <w:sz w:val="22"/>
          <w:rPrChange w:id="202" w:author="Adam Hay" w:date="2017-03-29T23:48:00Z">
            <w:rPr/>
          </w:rPrChange>
        </w:rPr>
        <w:t>maximum daily depth of discharge;</w:t>
      </w:r>
    </w:p>
    <w:p w14:paraId="0EDAE681" w14:textId="77777777" w:rsidR="008C6391" w:rsidRPr="000B040B" w:rsidRDefault="008C6391" w:rsidP="008C6391">
      <w:pPr>
        <w:pStyle w:val="ListBullet"/>
        <w:rPr>
          <w:sz w:val="22"/>
          <w:rPrChange w:id="203" w:author="Adam Hay" w:date="2017-03-29T23:48:00Z">
            <w:rPr/>
          </w:rPrChange>
        </w:rPr>
      </w:pPr>
      <w:r w:rsidRPr="000B040B">
        <w:rPr>
          <w:sz w:val="22"/>
          <w:rPrChange w:id="204" w:author="Adam Hay" w:date="2017-03-29T23:48:00Z">
            <w:rPr/>
          </w:rPrChange>
        </w:rPr>
        <w:t>lowest acceptable level of charge during the winter months;</w:t>
      </w:r>
    </w:p>
    <w:p w14:paraId="7EC99C68" w14:textId="77777777" w:rsidR="008C6391" w:rsidRPr="000B040B" w:rsidRDefault="008C6391" w:rsidP="008C6391">
      <w:pPr>
        <w:pStyle w:val="ListBullet"/>
        <w:rPr>
          <w:sz w:val="22"/>
          <w:rPrChange w:id="205" w:author="Adam Hay" w:date="2017-03-29T23:48:00Z">
            <w:rPr/>
          </w:rPrChange>
        </w:rPr>
      </w:pPr>
      <w:proofErr w:type="gramStart"/>
      <w:r w:rsidRPr="000B040B">
        <w:rPr>
          <w:sz w:val="22"/>
          <w:rPrChange w:id="206" w:author="Adam Hay" w:date="2017-03-29T23:48:00Z">
            <w:rPr/>
          </w:rPrChange>
        </w:rPr>
        <w:t>allowance</w:t>
      </w:r>
      <w:proofErr w:type="gramEnd"/>
      <w:r w:rsidRPr="000B040B">
        <w:rPr>
          <w:sz w:val="22"/>
          <w:rPrChange w:id="207" w:author="Adam Hay" w:date="2017-03-29T23:48:00Z">
            <w:rPr/>
          </w:rPrChange>
        </w:rPr>
        <w:t xml:space="preserve"> for 'no sun' days (from meteorological or insolation data).  According to the inquiry, 20 days minimum is a rule of thumb for medium latitude (less in lower latitudes and more in higher ones);</w:t>
      </w:r>
    </w:p>
    <w:p w14:paraId="17822ECE" w14:textId="77777777" w:rsidR="008C6391" w:rsidRPr="000B040B" w:rsidRDefault="008C6391" w:rsidP="008C6391">
      <w:pPr>
        <w:pStyle w:val="ListBullet"/>
        <w:rPr>
          <w:sz w:val="22"/>
          <w:rPrChange w:id="208" w:author="Adam Hay" w:date="2017-03-29T23:48:00Z">
            <w:rPr/>
          </w:rPrChange>
        </w:rPr>
      </w:pPr>
      <w:r w:rsidRPr="000B040B">
        <w:rPr>
          <w:sz w:val="22"/>
          <w:rPrChange w:id="209" w:author="Adam Hay" w:date="2017-03-29T23:48:00Z">
            <w:rPr/>
          </w:rPrChange>
        </w:rPr>
        <w:t>ease of access to the AtoN;</w:t>
      </w:r>
    </w:p>
    <w:p w14:paraId="784A5366" w14:textId="77777777" w:rsidR="008C6391" w:rsidRPr="000B040B" w:rsidRDefault="008C6391" w:rsidP="008C6391">
      <w:pPr>
        <w:pStyle w:val="ListBullet"/>
        <w:rPr>
          <w:sz w:val="22"/>
          <w:rPrChange w:id="210" w:author="Adam Hay" w:date="2017-03-29T23:48:00Z">
            <w:rPr/>
          </w:rPrChange>
        </w:rPr>
      </w:pPr>
      <w:proofErr w:type="gramStart"/>
      <w:r w:rsidRPr="000B040B">
        <w:rPr>
          <w:sz w:val="22"/>
          <w:rPrChange w:id="211" w:author="Adam Hay" w:date="2017-03-29T23:48:00Z">
            <w:rPr/>
          </w:rPrChange>
        </w:rPr>
        <w:lastRenderedPageBreak/>
        <w:t>ability</w:t>
      </w:r>
      <w:proofErr w:type="gramEnd"/>
      <w:r w:rsidRPr="000B040B">
        <w:rPr>
          <w:sz w:val="22"/>
          <w:rPrChange w:id="212" w:author="Adam Hay" w:date="2017-03-29T23:48:00Z">
            <w:rPr/>
          </w:rPrChange>
        </w:rPr>
        <w:t xml:space="preserve"> of the battery to accept the peak output of the generator without overcharging, mainly for sealed batteries (a situation that may arise with a self-regulating system).</w:t>
      </w:r>
    </w:p>
    <w:p w14:paraId="21736FAD" w14:textId="77777777" w:rsidR="000B040B" w:rsidRDefault="000B040B" w:rsidP="008C6391">
      <w:pPr>
        <w:pStyle w:val="BodyText"/>
        <w:rPr>
          <w:ins w:id="213" w:author="Adam Hay" w:date="2017-03-29T23:50:00Z"/>
        </w:rPr>
      </w:pPr>
    </w:p>
    <w:p w14:paraId="566E6398" w14:textId="77777777" w:rsidR="008C6391" w:rsidRPr="000B040B" w:rsidRDefault="008C6391" w:rsidP="008C6391">
      <w:pPr>
        <w:pStyle w:val="BodyText"/>
      </w:pPr>
      <w:r w:rsidRPr="000B040B">
        <w:t xml:space="preserve">It </w:t>
      </w:r>
      <w:proofErr w:type="gramStart"/>
      <w:r w:rsidRPr="000B040B">
        <w:t>should be noted</w:t>
      </w:r>
      <w:proofErr w:type="gramEnd"/>
      <w:r w:rsidRPr="000B040B">
        <w:t xml:space="preserve"> that:</w:t>
      </w:r>
    </w:p>
    <w:p w14:paraId="63EF9B81" w14:textId="445B94DD" w:rsidR="008C6391" w:rsidRPr="00EE7527" w:rsidRDefault="008C6391" w:rsidP="000B040B">
      <w:pPr>
        <w:pStyle w:val="List1"/>
        <w:numPr>
          <w:ilvl w:val="0"/>
          <w:numId w:val="45"/>
        </w:numPr>
        <w:ind w:right="140"/>
        <w:rPr>
          <w:szCs w:val="22"/>
        </w:rPr>
      </w:pPr>
      <w:r w:rsidRPr="000B040B">
        <w:rPr>
          <w:szCs w:val="22"/>
        </w:rPr>
        <w:t xml:space="preserve">The maximum battery capacity </w:t>
      </w:r>
      <w:proofErr w:type="gramStart"/>
      <w:r w:rsidRPr="000B040B">
        <w:rPr>
          <w:szCs w:val="22"/>
        </w:rPr>
        <w:t>will usually be determined</w:t>
      </w:r>
      <w:proofErr w:type="gramEnd"/>
      <w:r w:rsidRPr="000B040B">
        <w:rPr>
          <w:szCs w:val="22"/>
        </w:rPr>
        <w:t xml:space="preserve"> by consideration of cost, available space, weight, and handling capacity.  </w:t>
      </w:r>
      <w:proofErr w:type="gramStart"/>
      <w:r w:rsidRPr="000B040B">
        <w:rPr>
          <w:szCs w:val="22"/>
        </w:rPr>
        <w:t>As a general rule</w:t>
      </w:r>
      <w:proofErr w:type="gramEnd"/>
      <w:r w:rsidRPr="000B040B">
        <w:rPr>
          <w:szCs w:val="22"/>
        </w:rPr>
        <w:t xml:space="preserv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w:t>
      </w:r>
      <w:r w:rsidRPr="001E49CD">
        <w:rPr>
          <w:szCs w:val="22"/>
        </w:rPr>
        <w:t xml:space="preserve"> of 2 or 3 cells, with high capacity, and it is usually better to use these in series rather than to parallel smaller batteries.</w:t>
      </w:r>
    </w:p>
    <w:p w14:paraId="7A2D832B" w14:textId="77777777" w:rsidR="008C6391" w:rsidRPr="000B040B" w:rsidRDefault="008C6391" w:rsidP="000B040B">
      <w:pPr>
        <w:pStyle w:val="List1"/>
        <w:numPr>
          <w:ilvl w:val="0"/>
          <w:numId w:val="45"/>
        </w:numPr>
        <w:ind w:right="140"/>
        <w:rPr>
          <w:szCs w:val="22"/>
          <w:rPrChange w:id="214" w:author="Adam Hay" w:date="2017-03-29T23:48:00Z">
            <w:rPr/>
          </w:rPrChange>
        </w:rPr>
      </w:pPr>
      <w:r w:rsidRPr="00077CE3">
        <w:rPr>
          <w:szCs w:val="22"/>
        </w:rPr>
        <w:t xml:space="preserve">Use of lead-acid batteries may require an increase in battery capacity to prevent deep discharge during winter months, but in this </w:t>
      </w:r>
      <w:proofErr w:type="gramStart"/>
      <w:r w:rsidRPr="00077CE3">
        <w:rPr>
          <w:szCs w:val="22"/>
        </w:rPr>
        <w:t>situation</w:t>
      </w:r>
      <w:proofErr w:type="gramEnd"/>
      <w:r w:rsidRPr="00077CE3">
        <w:rPr>
          <w:szCs w:val="22"/>
        </w:rPr>
        <w:t xml:space="preserve"> the effect of low temperature on the battery should be taken into account.  For thes</w:t>
      </w:r>
      <w:r w:rsidRPr="000B040B">
        <w:rPr>
          <w:szCs w:val="22"/>
          <w:rPrChange w:id="215" w:author="Adam Hay" w:date="2017-03-29T23:48:00Z">
            <w:rPr/>
          </w:rPrChange>
        </w:rPr>
        <w:t xml:space="preserve">e reasons nickel-cadmium, nickel metal hydride and lithium ion batteries </w:t>
      </w:r>
      <w:proofErr w:type="gramStart"/>
      <w:r w:rsidRPr="000B040B">
        <w:rPr>
          <w:szCs w:val="22"/>
          <w:rPrChange w:id="216" w:author="Adam Hay" w:date="2017-03-29T23:48:00Z">
            <w:rPr/>
          </w:rPrChange>
        </w:rPr>
        <w:t>should be considered</w:t>
      </w:r>
      <w:proofErr w:type="gramEnd"/>
      <w:r w:rsidRPr="000B040B">
        <w:rPr>
          <w:szCs w:val="22"/>
          <w:rPrChange w:id="217" w:author="Adam Hay" w:date="2017-03-29T23:48:00Z">
            <w:rPr/>
          </w:rPrChange>
        </w:rPr>
        <w:t xml:space="preserve"> for the worst cases (very high latitude in the northern and southern hemispheres and very low temperature).</w:t>
      </w:r>
    </w:p>
    <w:p w14:paraId="3F0E0A9F" w14:textId="77777777" w:rsidR="008C6391" w:rsidRPr="000B040B" w:rsidRDefault="008C6391" w:rsidP="000B040B">
      <w:pPr>
        <w:pStyle w:val="List1"/>
        <w:numPr>
          <w:ilvl w:val="0"/>
          <w:numId w:val="45"/>
        </w:numPr>
        <w:ind w:right="140"/>
        <w:rPr>
          <w:szCs w:val="22"/>
          <w:rPrChange w:id="218" w:author="Adam Hay" w:date="2017-03-29T23:48:00Z">
            <w:rPr/>
          </w:rPrChange>
        </w:rPr>
      </w:pPr>
      <w:r w:rsidRPr="000B040B">
        <w:rPr>
          <w:szCs w:val="22"/>
          <w:rPrChange w:id="219" w:author="Adam Hay" w:date="2017-03-29T23:48:00Z">
            <w:rPr/>
          </w:rPrChange>
        </w:rPr>
        <w:t>Batteries with low self–discharge become important when the design requires a long autonomous period for the system.</w:t>
      </w:r>
    </w:p>
    <w:p w14:paraId="3F670ECA" w14:textId="3D95185A" w:rsidR="008C6391" w:rsidRDefault="008C6391" w:rsidP="008C6391">
      <w:pPr>
        <w:pStyle w:val="Heading3"/>
      </w:pPr>
      <w:bookmarkStart w:id="220" w:name="_Toc456182051"/>
      <w:bookmarkStart w:id="221" w:name="_Toc450571079"/>
      <w:bookmarkStart w:id="222" w:name="_Toc478595292"/>
      <w:r>
        <w:t>Autonomy time</w:t>
      </w:r>
      <w:bookmarkEnd w:id="220"/>
      <w:bookmarkEnd w:id="221"/>
      <w:bookmarkEnd w:id="222"/>
    </w:p>
    <w:p w14:paraId="2E96E905" w14:textId="16E31EEB" w:rsidR="008C6391" w:rsidRPr="000B040B" w:rsidRDefault="008C6391" w:rsidP="008C6391">
      <w:pPr>
        <w:pStyle w:val="BodyText"/>
      </w:pPr>
      <w:r w:rsidRPr="000B040B">
        <w:t xml:space="preserve">The battery is designed to supply energy under specified conditions for </w:t>
      </w:r>
      <w:proofErr w:type="gramStart"/>
      <w:r w:rsidRPr="000B040B">
        <w:t>periods of time</w:t>
      </w:r>
      <w:proofErr w:type="gramEnd"/>
      <w:r w:rsidRPr="000B040B">
        <w:t xml:space="preserve"> without or with minimum solar insolation.  When calculating the required battery capacity, the following items </w:t>
      </w:r>
      <w:proofErr w:type="gramStart"/>
      <w:r w:rsidRPr="000B040B">
        <w:t>should be considered</w:t>
      </w:r>
      <w:proofErr w:type="gramEnd"/>
      <w:r w:rsidRPr="000B040B">
        <w:t>:</w:t>
      </w:r>
    </w:p>
    <w:p w14:paraId="6E763177" w14:textId="77777777" w:rsidR="008C6391" w:rsidRPr="000B040B" w:rsidRDefault="008C6391" w:rsidP="008C6391">
      <w:pPr>
        <w:pStyle w:val="ListBullet"/>
        <w:rPr>
          <w:sz w:val="22"/>
          <w:rPrChange w:id="223" w:author="Adam Hay" w:date="2017-03-29T23:51:00Z">
            <w:rPr/>
          </w:rPrChange>
        </w:rPr>
      </w:pPr>
      <w:r w:rsidRPr="000B040B">
        <w:rPr>
          <w:sz w:val="22"/>
          <w:rPrChange w:id="224" w:author="Adam Hay" w:date="2017-03-29T23:51:00Z">
            <w:rPr/>
          </w:rPrChange>
        </w:rPr>
        <w:t>required daily / seasonal cycle (there may be restrictions on the maximum depth of discharge);</w:t>
      </w:r>
    </w:p>
    <w:p w14:paraId="47549B77" w14:textId="77777777" w:rsidR="008C6391" w:rsidRPr="000B040B" w:rsidRDefault="008C6391" w:rsidP="008C6391">
      <w:pPr>
        <w:pStyle w:val="ListBullet"/>
        <w:rPr>
          <w:sz w:val="22"/>
          <w:rPrChange w:id="225" w:author="Adam Hay" w:date="2017-03-29T23:51:00Z">
            <w:rPr/>
          </w:rPrChange>
        </w:rPr>
      </w:pPr>
      <w:r w:rsidRPr="000B040B">
        <w:rPr>
          <w:sz w:val="22"/>
          <w:rPrChange w:id="226" w:author="Adam Hay" w:date="2017-03-29T23:51:00Z">
            <w:rPr/>
          </w:rPrChange>
        </w:rPr>
        <w:t>time required to access the site;</w:t>
      </w:r>
    </w:p>
    <w:p w14:paraId="13DCFA07" w14:textId="77777777" w:rsidR="008C6391" w:rsidRPr="000B040B" w:rsidRDefault="008C6391" w:rsidP="008C6391">
      <w:pPr>
        <w:pStyle w:val="ListBullet"/>
        <w:rPr>
          <w:sz w:val="22"/>
          <w:rPrChange w:id="227" w:author="Adam Hay" w:date="2017-03-29T23:51:00Z">
            <w:rPr/>
          </w:rPrChange>
        </w:rPr>
      </w:pPr>
      <w:r w:rsidRPr="000B040B">
        <w:rPr>
          <w:sz w:val="22"/>
          <w:rPrChange w:id="228" w:author="Adam Hay" w:date="2017-03-29T23:51:00Z">
            <w:rPr/>
          </w:rPrChange>
        </w:rPr>
        <w:t>ageing;</w:t>
      </w:r>
    </w:p>
    <w:p w14:paraId="1F709132" w14:textId="77777777" w:rsidR="008C6391" w:rsidRPr="000B040B" w:rsidRDefault="008C6391" w:rsidP="008C6391">
      <w:pPr>
        <w:pStyle w:val="ListBullet"/>
        <w:rPr>
          <w:sz w:val="22"/>
          <w:rPrChange w:id="229" w:author="Adam Hay" w:date="2017-03-29T23:51:00Z">
            <w:rPr/>
          </w:rPrChange>
        </w:rPr>
      </w:pPr>
      <w:r w:rsidRPr="000B040B">
        <w:rPr>
          <w:sz w:val="22"/>
          <w:rPrChange w:id="230" w:author="Adam Hay" w:date="2017-03-29T23:51:00Z">
            <w:rPr/>
          </w:rPrChange>
        </w:rPr>
        <w:t>temperature impact;</w:t>
      </w:r>
    </w:p>
    <w:p w14:paraId="3C7EFCE9" w14:textId="77777777" w:rsidR="008C6391" w:rsidRPr="000B040B" w:rsidRDefault="008C6391" w:rsidP="008C6391">
      <w:pPr>
        <w:pStyle w:val="ListBullet"/>
        <w:rPr>
          <w:sz w:val="22"/>
          <w:rPrChange w:id="231" w:author="Adam Hay" w:date="2017-03-29T23:51:00Z">
            <w:rPr/>
          </w:rPrChange>
        </w:rPr>
      </w:pPr>
      <w:r w:rsidRPr="000B040B">
        <w:rPr>
          <w:sz w:val="22"/>
          <w:rPrChange w:id="232" w:author="Adam Hay" w:date="2017-03-29T23:51:00Z">
            <w:rPr/>
          </w:rPrChange>
        </w:rPr>
        <w:t>future expansion of the load;</w:t>
      </w:r>
    </w:p>
    <w:p w14:paraId="6EB95700" w14:textId="77777777" w:rsidR="008C6391" w:rsidRPr="000B040B" w:rsidRDefault="008C6391" w:rsidP="008C6391">
      <w:pPr>
        <w:pStyle w:val="ListBullet"/>
        <w:rPr>
          <w:sz w:val="22"/>
          <w:rPrChange w:id="233" w:author="Adam Hay" w:date="2017-03-29T23:51:00Z">
            <w:rPr/>
          </w:rPrChange>
        </w:rPr>
      </w:pPr>
      <w:proofErr w:type="gramStart"/>
      <w:r w:rsidRPr="000B040B">
        <w:rPr>
          <w:sz w:val="22"/>
          <w:rPrChange w:id="234" w:author="Adam Hay" w:date="2017-03-29T23:51:00Z">
            <w:rPr/>
          </w:rPrChange>
        </w:rPr>
        <w:t>local</w:t>
      </w:r>
      <w:proofErr w:type="gramEnd"/>
      <w:r w:rsidRPr="000B040B">
        <w:rPr>
          <w:sz w:val="22"/>
          <w:rPrChange w:id="235" w:author="Adam Hay" w:date="2017-03-29T23:51:00Z">
            <w:rPr/>
          </w:rPrChange>
        </w:rPr>
        <w:t xml:space="preserve"> weather conditions.</w:t>
      </w:r>
    </w:p>
    <w:p w14:paraId="4F75F00F" w14:textId="58660492" w:rsidR="00F3433C" w:rsidRDefault="009A38AA" w:rsidP="009A38AA">
      <w:pPr>
        <w:pStyle w:val="Heading1"/>
      </w:pPr>
      <w:bookmarkStart w:id="236" w:name="_Toc478595293"/>
      <w:r>
        <w:t>INPUT DATA</w:t>
      </w:r>
      <w:bookmarkEnd w:id="236"/>
    </w:p>
    <w:p w14:paraId="5CCA2A9B" w14:textId="77777777" w:rsidR="009A38AA" w:rsidRPr="009A38AA" w:rsidRDefault="009A38AA" w:rsidP="009A38AA">
      <w:pPr>
        <w:pStyle w:val="Heading1separatationline"/>
      </w:pPr>
    </w:p>
    <w:p w14:paraId="1780669D" w14:textId="1A9A95AC" w:rsidR="00FD0B0E" w:rsidRPr="004B64AC" w:rsidRDefault="00FD0B0E" w:rsidP="00F3433C">
      <w:pPr>
        <w:pStyle w:val="BodyText"/>
      </w:pPr>
      <w:r w:rsidRPr="004B64AC">
        <w:t xml:space="preserve">In the process of designing a solar power </w:t>
      </w:r>
      <w:proofErr w:type="gramStart"/>
      <w:r w:rsidRPr="004B64AC">
        <w:t>system</w:t>
      </w:r>
      <w:proofErr w:type="gramEnd"/>
      <w:r w:rsidRPr="004B64AC">
        <w:t xml:space="preserve"> it is also important to be aware of some general safety factors. The following examples </w:t>
      </w:r>
      <w:r w:rsidR="00FD3052" w:rsidRPr="004B64AC">
        <w:t>highlight issues</w:t>
      </w:r>
      <w:r w:rsidRPr="004B64AC">
        <w:t xml:space="preserve"> to consider as you </w:t>
      </w:r>
      <w:r w:rsidR="00FD3052" w:rsidRPr="004B64AC">
        <w:t xml:space="preserve">enter data into the </w:t>
      </w:r>
      <w:ins w:id="237" w:author="Adam Hay" w:date="2017-03-29T23:51:00Z">
        <w:r w:rsidR="000B040B">
          <w:t xml:space="preserve">solar sizing </w:t>
        </w:r>
      </w:ins>
      <w:r w:rsidR="00FD3052" w:rsidRPr="004B64AC">
        <w:t xml:space="preserve">program. </w:t>
      </w:r>
    </w:p>
    <w:p w14:paraId="69442634" w14:textId="77777777" w:rsidR="006872B9" w:rsidRDefault="00F3433C" w:rsidP="00F3433C">
      <w:pPr>
        <w:pStyle w:val="BodyText"/>
      </w:pPr>
      <w:r>
        <w:t>To use the program</w:t>
      </w:r>
      <w:r w:rsidR="009A38AA">
        <w:t>,</w:t>
      </w:r>
      <w:r>
        <w:t xml:space="preserve"> </w:t>
      </w:r>
      <w:r w:rsidR="009A38AA">
        <w:t>it is necessary</w:t>
      </w:r>
      <w:r>
        <w:t xml:space="preserve"> to input information on local solar irradiation, technical details of the AtoN loads, and details of the particular types of solar modules and batteries that </w:t>
      </w:r>
      <w:proofErr w:type="gramStart"/>
      <w:r w:rsidR="009A38AA">
        <w:t>are</w:t>
      </w:r>
      <w:r>
        <w:t xml:space="preserve"> plan</w:t>
      </w:r>
      <w:r w:rsidR="009A38AA">
        <w:t>ned</w:t>
      </w:r>
      <w:r>
        <w:t xml:space="preserve"> to </w:t>
      </w:r>
      <w:r w:rsidR="009A38AA">
        <w:t xml:space="preserve">be </w:t>
      </w:r>
      <w:r>
        <w:t>use</w:t>
      </w:r>
      <w:r w:rsidR="009A38AA">
        <w:t>d</w:t>
      </w:r>
      <w:proofErr w:type="gramEnd"/>
      <w:r>
        <w:t xml:space="preserve">.  These </w:t>
      </w:r>
      <w:proofErr w:type="gramStart"/>
      <w:r>
        <w:t>are described</w:t>
      </w:r>
      <w:proofErr w:type="gramEnd"/>
      <w:r>
        <w:t xml:space="preserve"> below.  </w:t>
      </w:r>
    </w:p>
    <w:p w14:paraId="7A874C95" w14:textId="767A756D" w:rsidR="00F3433C" w:rsidRDefault="00F3433C" w:rsidP="00F3433C">
      <w:pPr>
        <w:pStyle w:val="BodyText"/>
      </w:pPr>
      <w:r>
        <w:t xml:space="preserve">The areas on the spreadsheet with a yellow background require input data.  References in </w:t>
      </w:r>
      <w:r w:rsidR="009A38AA">
        <w:t>brackets (‘</w:t>
      </w:r>
      <w:r w:rsidR="009A38AA" w:rsidRPr="009A38AA">
        <w:rPr>
          <w:color w:val="FF0000"/>
        </w:rPr>
        <w:t>[ ]</w:t>
      </w:r>
      <w:r w:rsidR="009A38AA">
        <w:t>’</w:t>
      </w:r>
      <w:r>
        <w:t>) are to the cells in the spreadsheet in which the data must be entered.</w:t>
      </w:r>
    </w:p>
    <w:p w14:paraId="3391E7DE" w14:textId="2DC27B3C" w:rsidR="00F3433C" w:rsidRDefault="00F3433C" w:rsidP="00F3433C">
      <w:pPr>
        <w:pStyle w:val="BodyText"/>
      </w:pPr>
      <w:r>
        <w:t xml:space="preserve">When the cursor </w:t>
      </w:r>
      <w:proofErr w:type="gramStart"/>
      <w:r>
        <w:t>is placed</w:t>
      </w:r>
      <w:proofErr w:type="gramEnd"/>
      <w:r>
        <w:t xml:space="preserve"> on any of the red-edged boxes, info</w:t>
      </w:r>
      <w:r w:rsidR="009A38AA">
        <w:t>rmation windows are displayed.</w:t>
      </w:r>
    </w:p>
    <w:p w14:paraId="7F78ED50" w14:textId="1FC36032" w:rsidR="00F3433C" w:rsidRDefault="00F3433C" w:rsidP="00C769CB">
      <w:pPr>
        <w:pStyle w:val="Heading2"/>
      </w:pPr>
      <w:bookmarkStart w:id="238" w:name="_Toc478595294"/>
      <w:r>
        <w:t>Solar Irradiation</w:t>
      </w:r>
      <w:r w:rsidR="0086716A">
        <w:t xml:space="preserve"> and duration of night</w:t>
      </w:r>
      <w:bookmarkEnd w:id="238"/>
    </w:p>
    <w:p w14:paraId="43C72B4B" w14:textId="6EEA4B46" w:rsidR="004B64AC" w:rsidRDefault="0086716A" w:rsidP="00F3433C">
      <w:pPr>
        <w:pStyle w:val="BodyText"/>
      </w:pPr>
      <w:r>
        <w:t>Information on Solar irradiation</w:t>
      </w:r>
      <w:r w:rsidR="00F3433C" w:rsidRPr="004B64AC">
        <w:t xml:space="preserve"> </w:t>
      </w:r>
      <w:r>
        <w:t xml:space="preserve">and duration of night </w:t>
      </w:r>
      <w:proofErr w:type="gramStart"/>
      <w:r w:rsidR="00F3433C" w:rsidRPr="004B64AC">
        <w:t>can be obtained</w:t>
      </w:r>
      <w:proofErr w:type="gramEnd"/>
      <w:r w:rsidR="00F3433C" w:rsidRPr="004B64AC">
        <w:t xml:space="preserve"> from a solar atlas, from the local meteorological office or from various Internet sites.</w:t>
      </w:r>
      <w:r w:rsidR="00F3433C">
        <w:t xml:space="preserve">  </w:t>
      </w:r>
      <w:r w:rsidR="004B64AC">
        <w:t xml:space="preserve">IALA provides further information on how to </w:t>
      </w:r>
      <w:r w:rsidR="006872B9">
        <w:t xml:space="preserve">acquire </w:t>
      </w:r>
      <w:r>
        <w:t>that data</w:t>
      </w:r>
      <w:r w:rsidR="006872B9">
        <w:t xml:space="preserve"> from public sources in the internet at </w:t>
      </w:r>
      <w:hyperlink r:id="rId29" w:history="1">
        <w:r w:rsidR="006872B9" w:rsidRPr="006872B9">
          <w:rPr>
            <w:rStyle w:val="Hyperlink"/>
          </w:rPr>
          <w:t>http://www.iala-aism.org/products-projects/technical-area/calculation-working-tools/solar-sizing-tool</w:t>
        </w:r>
      </w:hyperlink>
      <w:r w:rsidR="006872B9">
        <w:t>.</w:t>
      </w:r>
    </w:p>
    <w:p w14:paraId="32FE5CF3" w14:textId="76EA04B8" w:rsidR="00D137FB" w:rsidRDefault="0086716A" w:rsidP="00F3433C">
      <w:pPr>
        <w:pStyle w:val="BodyText"/>
      </w:pPr>
      <w:r>
        <w:t>The data</w:t>
      </w:r>
      <w:r w:rsidR="00F3433C">
        <w:t xml:space="preserve"> is entered in table </w:t>
      </w:r>
      <w:r w:rsidR="009A38AA" w:rsidRPr="006872B9">
        <w:t>‘</w:t>
      </w:r>
      <w:r w:rsidR="006872B9" w:rsidRPr="006872B9">
        <w:t>radiation &amp; duration of night’</w:t>
      </w:r>
      <w:r w:rsidR="00D137FB">
        <w:t xml:space="preserve">. In that </w:t>
      </w:r>
      <w:proofErr w:type="gramStart"/>
      <w:r w:rsidR="00D137FB">
        <w:t>table</w:t>
      </w:r>
      <w:proofErr w:type="gramEnd"/>
      <w:r w:rsidR="00D137FB">
        <w:t xml:space="preserve"> many locations can be stored. Stored data can be easily used in the ‘simulation’ table with the scroll down button </w:t>
      </w:r>
      <w:r w:rsidR="00D137FB" w:rsidRPr="00D137FB">
        <w:rPr>
          <w:color w:val="FF0000"/>
        </w:rPr>
        <w:t>[H4]</w:t>
      </w:r>
      <w:r w:rsidR="00D137FB">
        <w:t xml:space="preserve"> </w:t>
      </w:r>
      <w:proofErr w:type="gramStart"/>
      <w:r w:rsidR="00D137FB">
        <w:t>which</w:t>
      </w:r>
      <w:proofErr w:type="gramEnd"/>
      <w:r w:rsidR="00D137FB">
        <w:t xml:space="preserve"> will transfer</w:t>
      </w:r>
    </w:p>
    <w:p w14:paraId="71498B8C" w14:textId="2D7B78F0" w:rsidR="00D137FB" w:rsidRPr="000B040B" w:rsidRDefault="00D137FB" w:rsidP="00D137FB">
      <w:pPr>
        <w:pStyle w:val="ListBullet"/>
        <w:rPr>
          <w:sz w:val="22"/>
          <w:rPrChange w:id="239" w:author="Adam Hay" w:date="2017-03-29T23:57:00Z">
            <w:rPr/>
          </w:rPrChange>
        </w:rPr>
      </w:pPr>
      <w:r w:rsidRPr="000B040B">
        <w:rPr>
          <w:sz w:val="22"/>
          <w:rPrChange w:id="240" w:author="Adam Hay" w:date="2017-03-29T23:57:00Z">
            <w:rPr/>
          </w:rPrChange>
        </w:rPr>
        <w:t>name</w:t>
      </w:r>
    </w:p>
    <w:p w14:paraId="1D814A97" w14:textId="09DCA8EF" w:rsidR="00D137FB" w:rsidRPr="000B040B" w:rsidRDefault="00D137FB" w:rsidP="00D137FB">
      <w:pPr>
        <w:pStyle w:val="ListBullet"/>
        <w:rPr>
          <w:sz w:val="22"/>
          <w:rPrChange w:id="241" w:author="Adam Hay" w:date="2017-03-29T23:57:00Z">
            <w:rPr/>
          </w:rPrChange>
        </w:rPr>
      </w:pPr>
      <w:r w:rsidRPr="000B040B">
        <w:rPr>
          <w:sz w:val="22"/>
          <w:rPrChange w:id="242" w:author="Adam Hay" w:date="2017-03-29T23:57:00Z">
            <w:rPr/>
          </w:rPrChange>
        </w:rPr>
        <w:lastRenderedPageBreak/>
        <w:t>latitude</w:t>
      </w:r>
    </w:p>
    <w:p w14:paraId="74DB6B6C" w14:textId="5AAA6ADF" w:rsidR="00D137FB" w:rsidRPr="000B040B" w:rsidRDefault="00D137FB" w:rsidP="00D137FB">
      <w:pPr>
        <w:pStyle w:val="ListBullet"/>
        <w:rPr>
          <w:sz w:val="22"/>
          <w:rPrChange w:id="243" w:author="Adam Hay" w:date="2017-03-29T23:57:00Z">
            <w:rPr/>
          </w:rPrChange>
        </w:rPr>
      </w:pPr>
      <w:r w:rsidRPr="000B040B">
        <w:rPr>
          <w:sz w:val="22"/>
          <w:rPrChange w:id="244" w:author="Adam Hay" w:date="2017-03-29T23:57:00Z">
            <w:rPr/>
          </w:rPrChange>
        </w:rPr>
        <w:t>longitude</w:t>
      </w:r>
    </w:p>
    <w:p w14:paraId="20B4FF14" w14:textId="6F31CA38" w:rsidR="00D137FB" w:rsidRPr="000B040B" w:rsidRDefault="00D137FB" w:rsidP="00D137FB">
      <w:pPr>
        <w:pStyle w:val="ListBullet"/>
        <w:rPr>
          <w:sz w:val="22"/>
          <w:rPrChange w:id="245" w:author="Adam Hay" w:date="2017-03-29T23:57:00Z">
            <w:rPr/>
          </w:rPrChange>
        </w:rPr>
      </w:pPr>
      <w:r w:rsidRPr="000B040B">
        <w:rPr>
          <w:sz w:val="22"/>
          <w:rPrChange w:id="246" w:author="Adam Hay" w:date="2017-03-29T23:57:00Z">
            <w:rPr/>
          </w:rPrChange>
        </w:rPr>
        <w:t>radiation data</w:t>
      </w:r>
    </w:p>
    <w:p w14:paraId="56D2C739" w14:textId="61D0FEDF" w:rsidR="00D137FB" w:rsidRPr="000B040B" w:rsidRDefault="00D137FB" w:rsidP="00D137FB">
      <w:pPr>
        <w:pStyle w:val="ListBullet"/>
        <w:rPr>
          <w:sz w:val="22"/>
          <w:rPrChange w:id="247" w:author="Adam Hay" w:date="2017-03-29T23:57:00Z">
            <w:rPr/>
          </w:rPrChange>
        </w:rPr>
      </w:pPr>
      <w:r w:rsidRPr="000B040B">
        <w:rPr>
          <w:sz w:val="22"/>
          <w:rPrChange w:id="248" w:author="Adam Hay" w:date="2017-03-29T23:57:00Z">
            <w:rPr/>
          </w:rPrChange>
        </w:rPr>
        <w:t>(if available) night hours</w:t>
      </w:r>
    </w:p>
    <w:p w14:paraId="6F926143" w14:textId="77777777" w:rsidR="00D137FB" w:rsidRDefault="00D137FB" w:rsidP="00D137FB">
      <w:pPr>
        <w:pStyle w:val="ListBullet"/>
        <w:numPr>
          <w:ilvl w:val="0"/>
          <w:numId w:val="0"/>
        </w:numPr>
        <w:ind w:left="360" w:hanging="360"/>
      </w:pPr>
    </w:p>
    <w:p w14:paraId="5D3502B5" w14:textId="53F0DC3E" w:rsidR="00F3433C" w:rsidRDefault="00D137FB" w:rsidP="00D137FB">
      <w:pPr>
        <w:pStyle w:val="BodyText"/>
      </w:pPr>
      <w:proofErr w:type="gramStart"/>
      <w:r w:rsidRPr="00D137FB">
        <w:t>to</w:t>
      </w:r>
      <w:proofErr w:type="gramEnd"/>
      <w:r w:rsidRPr="00D137FB">
        <w:t xml:space="preserve"> the ‘simulation’ table</w:t>
      </w:r>
      <w:r>
        <w:t xml:space="preserve">. </w:t>
      </w:r>
      <w:r w:rsidR="00F3433C" w:rsidRPr="009A38AA">
        <w:rPr>
          <w:color w:val="FF0000"/>
        </w:rPr>
        <w:t>DAILY RADIATION [</w:t>
      </w:r>
      <w:r w:rsidR="006872B9">
        <w:rPr>
          <w:color w:val="FF0000"/>
        </w:rPr>
        <w:t>D</w:t>
      </w:r>
      <w:r>
        <w:rPr>
          <w:color w:val="FF0000"/>
        </w:rPr>
        <w:t>#</w:t>
      </w:r>
      <w:proofErr w:type="gramStart"/>
      <w:r w:rsidR="00F3433C" w:rsidRPr="009A38AA">
        <w:rPr>
          <w:color w:val="FF0000"/>
        </w:rPr>
        <w:t>..</w:t>
      </w:r>
      <w:proofErr w:type="gramEnd"/>
      <w:r w:rsidR="006872B9">
        <w:rPr>
          <w:color w:val="FF0000"/>
        </w:rPr>
        <w:t>O</w:t>
      </w:r>
      <w:r>
        <w:rPr>
          <w:color w:val="FF0000"/>
        </w:rPr>
        <w:t>#</w:t>
      </w:r>
      <w:r w:rsidR="00F3433C" w:rsidRPr="009A38AA">
        <w:rPr>
          <w:color w:val="FF0000"/>
        </w:rPr>
        <w:t>]</w:t>
      </w:r>
      <w:r>
        <w:t xml:space="preserve"> </w:t>
      </w:r>
      <w:proofErr w:type="gramStart"/>
      <w:r>
        <w:t>is entered</w:t>
      </w:r>
      <w:proofErr w:type="gramEnd"/>
      <w:r>
        <w:t xml:space="preserve"> </w:t>
      </w:r>
      <w:r w:rsidR="00F3433C">
        <w:t xml:space="preserve">in kWh/m² for each month of the year for the chosen mounting angle. </w:t>
      </w:r>
      <w:r w:rsidR="006872B9">
        <w:t>In ch</w:t>
      </w:r>
      <w:r>
        <w:t>o</w:t>
      </w:r>
      <w:r w:rsidR="006872B9">
        <w:t xml:space="preserve">osing minimum radiation </w:t>
      </w:r>
      <w:proofErr w:type="gramStart"/>
      <w:r w:rsidR="006872B9">
        <w:t>data</w:t>
      </w:r>
      <w:proofErr w:type="gramEnd"/>
      <w:r>
        <w:t xml:space="preserve"> this is taking the worst-case-scenario.</w:t>
      </w:r>
      <w:r w:rsidR="006872B9">
        <w:t xml:space="preserve"> </w:t>
      </w:r>
      <w:r w:rsidR="00F3433C">
        <w:t xml:space="preserve">Information for angles of 0°, 30°, 60° and 90° </w:t>
      </w:r>
      <w:proofErr w:type="gramStart"/>
      <w:r w:rsidR="00F3433C">
        <w:t>are usually presented</w:t>
      </w:r>
      <w:proofErr w:type="gramEnd"/>
      <w:r w:rsidR="00F3433C">
        <w:t xml:space="preserve"> in a solar atlas.  </w:t>
      </w:r>
    </w:p>
    <w:p w14:paraId="08487D7D" w14:textId="744AF488" w:rsidR="00862345" w:rsidRDefault="00862345" w:rsidP="00F3433C">
      <w:pPr>
        <w:pStyle w:val="BodyText"/>
      </w:pPr>
      <w:r w:rsidRPr="00123238">
        <w:t xml:space="preserve">In </w:t>
      </w:r>
      <w:r w:rsidR="00F70236" w:rsidRPr="00123238">
        <w:t>location</w:t>
      </w:r>
      <w:r w:rsidR="007E3BDC" w:rsidRPr="00123238">
        <w:t>s</w:t>
      </w:r>
      <w:r w:rsidR="00F70236" w:rsidRPr="00123238">
        <w:t xml:space="preserve"> where solar irradiation is low</w:t>
      </w:r>
      <w:r w:rsidR="007E3BDC" w:rsidRPr="00123238">
        <w:t>,</w:t>
      </w:r>
      <w:r w:rsidR="00F70236" w:rsidRPr="00123238">
        <w:t xml:space="preserve"> solar power systems </w:t>
      </w:r>
      <w:r w:rsidR="007E3BDC" w:rsidRPr="00123238">
        <w:t>may</w:t>
      </w:r>
      <w:r w:rsidR="00F70236" w:rsidRPr="00123238">
        <w:t xml:space="preserve"> not </w:t>
      </w:r>
      <w:r w:rsidR="007E3BDC" w:rsidRPr="00123238">
        <w:t xml:space="preserve">be </w:t>
      </w:r>
      <w:r w:rsidR="00F70236" w:rsidRPr="00123238">
        <w:t>sufficient</w:t>
      </w:r>
      <w:r w:rsidR="007E3BDC" w:rsidRPr="00123238">
        <w:t xml:space="preserve"> and</w:t>
      </w:r>
      <w:r w:rsidR="00F70236" w:rsidRPr="00123238">
        <w:t xml:space="preserve"> other additional power sources </w:t>
      </w:r>
      <w:r w:rsidR="007E3BDC" w:rsidRPr="00123238">
        <w:t>may be</w:t>
      </w:r>
      <w:r w:rsidR="00F70236" w:rsidRPr="00123238">
        <w:t xml:space="preserve"> required.</w:t>
      </w:r>
    </w:p>
    <w:p w14:paraId="55B5C247" w14:textId="46821422" w:rsidR="00F3433C" w:rsidRDefault="00F3433C" w:rsidP="009A38AA">
      <w:pPr>
        <w:pStyle w:val="Heading2"/>
      </w:pPr>
      <w:bookmarkStart w:id="249" w:name="_Toc478595295"/>
      <w:r>
        <w:t>Latitude</w:t>
      </w:r>
      <w:r w:rsidR="0086716A">
        <w:t xml:space="preserve"> and Longitude</w:t>
      </w:r>
      <w:bookmarkEnd w:id="249"/>
    </w:p>
    <w:p w14:paraId="49E849F1" w14:textId="77777777" w:rsidR="009A38AA" w:rsidRPr="009A38AA" w:rsidRDefault="009A38AA" w:rsidP="009A38AA">
      <w:pPr>
        <w:pStyle w:val="Heading2separationline"/>
      </w:pPr>
    </w:p>
    <w:p w14:paraId="5EF78E8C" w14:textId="5A2487FE" w:rsidR="0086716A" w:rsidRDefault="00F3433C" w:rsidP="0086716A">
      <w:pPr>
        <w:pStyle w:val="BodyText"/>
      </w:pPr>
      <w:r>
        <w:t xml:space="preserve">The </w:t>
      </w:r>
      <w:r w:rsidRPr="009A38AA">
        <w:rPr>
          <w:color w:val="FF0000"/>
        </w:rPr>
        <w:t>LATITUDE [B</w:t>
      </w:r>
      <w:r w:rsidR="0086716A">
        <w:rPr>
          <w:color w:val="FF0000"/>
        </w:rPr>
        <w:t>#</w:t>
      </w:r>
      <w:r w:rsidRPr="009A38AA">
        <w:rPr>
          <w:color w:val="FF0000"/>
        </w:rPr>
        <w:t>]</w:t>
      </w:r>
      <w:r>
        <w:t xml:space="preserve"> </w:t>
      </w:r>
      <w:r w:rsidR="0086716A">
        <w:t xml:space="preserve">of the station in table </w:t>
      </w:r>
      <w:r w:rsidR="0086716A" w:rsidRPr="006872B9">
        <w:t>‘radiation &amp; duration of night’</w:t>
      </w:r>
      <w:r w:rsidR="0086716A">
        <w:t xml:space="preserve"> </w:t>
      </w:r>
      <w:r>
        <w:t>is entered as degrees</w:t>
      </w:r>
      <w:r w:rsidR="00504F72">
        <w:t xml:space="preserve"> North or S</w:t>
      </w:r>
      <w:r>
        <w:t>outh.</w:t>
      </w:r>
      <w:r w:rsidR="0086716A">
        <w:t xml:space="preserve"> If no duration of the night is given in [P#</w:t>
      </w:r>
      <w:proofErr w:type="gramStart"/>
      <w:r w:rsidR="0086716A">
        <w:t>..</w:t>
      </w:r>
      <w:proofErr w:type="gramEnd"/>
      <w:r w:rsidR="0086716A">
        <w:t xml:space="preserve">AA#] the </w:t>
      </w:r>
      <w:proofErr w:type="gramStart"/>
      <w:r w:rsidR="0086716A">
        <w:t>duration of the night will be calculated by the given latitude</w:t>
      </w:r>
      <w:proofErr w:type="gramEnd"/>
      <w:r w:rsidR="0086716A">
        <w:t xml:space="preserve">. Please be aware that this calculation is only an </w:t>
      </w:r>
      <w:proofErr w:type="gramStart"/>
      <w:r w:rsidR="0086716A">
        <w:t>approximation which</w:t>
      </w:r>
      <w:proofErr w:type="gramEnd"/>
      <w:r w:rsidR="0086716A">
        <w:t xml:space="preserve"> works in lower latitudes, but get less accurate in higher latitudes.</w:t>
      </w:r>
    </w:p>
    <w:p w14:paraId="074B35AB" w14:textId="1C486124" w:rsidR="0086716A" w:rsidRDefault="0086716A" w:rsidP="0086716A">
      <w:pPr>
        <w:pStyle w:val="BodyText"/>
      </w:pPr>
      <w:r>
        <w:t xml:space="preserve">The </w:t>
      </w:r>
      <w:r w:rsidRPr="0086716A">
        <w:rPr>
          <w:color w:val="FF0000"/>
        </w:rPr>
        <w:t>LONGITUDE [C#]</w:t>
      </w:r>
      <w:r>
        <w:t xml:space="preserve"> </w:t>
      </w:r>
      <w:proofErr w:type="gramStart"/>
      <w:r>
        <w:t>is used</w:t>
      </w:r>
      <w:proofErr w:type="gramEnd"/>
      <w:r>
        <w:t xml:space="preserve"> for description but could also be useful for deriving data from the internet.</w:t>
      </w:r>
    </w:p>
    <w:p w14:paraId="2B66D9CA" w14:textId="3A4008E3" w:rsidR="00F3433C" w:rsidRDefault="00F3433C" w:rsidP="009A38AA">
      <w:pPr>
        <w:pStyle w:val="Heading2"/>
      </w:pPr>
      <w:bookmarkStart w:id="250" w:name="_Toc478595296"/>
      <w:r>
        <w:t>Orientation</w:t>
      </w:r>
      <w:bookmarkEnd w:id="250"/>
    </w:p>
    <w:p w14:paraId="45A1C63B" w14:textId="77777777" w:rsidR="009A38AA" w:rsidRPr="009A38AA" w:rsidRDefault="009A38AA" w:rsidP="009A38AA">
      <w:pPr>
        <w:pStyle w:val="Heading2separationline"/>
      </w:pPr>
    </w:p>
    <w:p w14:paraId="23BDE550" w14:textId="476E9819" w:rsidR="00F3433C" w:rsidRDefault="00F3433C" w:rsidP="00F3433C">
      <w:pPr>
        <w:pStyle w:val="BodyText"/>
      </w:pPr>
      <w:r>
        <w:t xml:space="preserve">A value </w:t>
      </w:r>
      <w:proofErr w:type="gramStart"/>
      <w:r>
        <w:t>must be entered</w:t>
      </w:r>
      <w:proofErr w:type="gramEnd"/>
      <w:r>
        <w:t xml:space="preserve"> </w:t>
      </w:r>
      <w:r w:rsidR="0086716A">
        <w:t xml:space="preserve">in the ‘simulation’ table </w:t>
      </w:r>
      <w:r>
        <w:t xml:space="preserve">to account for </w:t>
      </w:r>
      <w:r w:rsidRPr="009A38AA">
        <w:rPr>
          <w:color w:val="FF0000"/>
        </w:rPr>
        <w:t>ORIENTATION [B9]</w:t>
      </w:r>
      <w:r>
        <w:t xml:space="preserve"> of the solar panels.</w:t>
      </w:r>
    </w:p>
    <w:p w14:paraId="3E121263" w14:textId="7826EFBC" w:rsidR="00F3433C" w:rsidRDefault="009A38AA" w:rsidP="009A38AA">
      <w:pPr>
        <w:pStyle w:val="Bullet1"/>
      </w:pPr>
      <w:r>
        <w:t>i</w:t>
      </w:r>
      <w:r w:rsidR="006D4280">
        <w:t>f the panels are South facing in the Northern hemisphere (North facing in the S</w:t>
      </w:r>
      <w:r w:rsidR="00F3433C">
        <w:t>outh</w:t>
      </w:r>
      <w:r w:rsidR="006D4280">
        <w:t>ern</w:t>
      </w:r>
      <w:r w:rsidR="00F3433C">
        <w:t>) this</w:t>
      </w:r>
      <w:r>
        <w:t xml:space="preserve"> will be 1;</w:t>
      </w:r>
    </w:p>
    <w:p w14:paraId="5658305D" w14:textId="0B766F9A" w:rsidR="00F3433C" w:rsidRDefault="009A38AA" w:rsidP="009A38AA">
      <w:pPr>
        <w:pStyle w:val="Bullet1"/>
      </w:pPr>
      <w:proofErr w:type="gramStart"/>
      <w:r>
        <w:t>i</w:t>
      </w:r>
      <w:r w:rsidR="00F3433C">
        <w:t>f</w:t>
      </w:r>
      <w:proofErr w:type="gramEnd"/>
      <w:r w:rsidR="00F3433C">
        <w:t xml:space="preserve"> the panels are randomly orientated as would be the case on a floating AtoN, this will be 0.7.</w:t>
      </w:r>
    </w:p>
    <w:p w14:paraId="104435CE" w14:textId="4BD3BB3B" w:rsidR="00F3433C" w:rsidRDefault="00F3433C" w:rsidP="00A33EEA">
      <w:pPr>
        <w:pStyle w:val="Heading2"/>
      </w:pPr>
      <w:bookmarkStart w:id="251" w:name="_Toc478595297"/>
      <w:r>
        <w:t>Voltage</w:t>
      </w:r>
      <w:bookmarkEnd w:id="251"/>
    </w:p>
    <w:p w14:paraId="14C2AF7C" w14:textId="77777777" w:rsidR="00A33EEA" w:rsidRPr="00A33EEA" w:rsidRDefault="00A33EEA" w:rsidP="00A33EEA">
      <w:pPr>
        <w:pStyle w:val="Heading2separationline"/>
      </w:pPr>
    </w:p>
    <w:p w14:paraId="23D0E765" w14:textId="07C6D40E" w:rsidR="00F3433C" w:rsidRDefault="00F3433C" w:rsidP="00F3433C">
      <w:pPr>
        <w:pStyle w:val="BodyText"/>
      </w:pPr>
      <w:r>
        <w:t xml:space="preserve">The </w:t>
      </w:r>
      <w:r w:rsidRPr="00A33EEA">
        <w:rPr>
          <w:color w:val="FF0000"/>
        </w:rPr>
        <w:t>VOLTAGE [B6]</w:t>
      </w:r>
      <w:r>
        <w:t xml:space="preserve"> </w:t>
      </w:r>
      <w:proofErr w:type="gramStart"/>
      <w:r>
        <w:t>must be entered</w:t>
      </w:r>
      <w:proofErr w:type="gramEnd"/>
      <w:r w:rsidR="001716B1">
        <w:t xml:space="preserve"> in the ‘simulation’ table</w:t>
      </w:r>
      <w:r>
        <w:t xml:space="preserve">.  This is </w:t>
      </w:r>
      <w:r w:rsidR="00A33EEA">
        <w:t xml:space="preserve">the </w:t>
      </w:r>
      <w:r>
        <w:t>nominal design voltage for the power system and will usually be 12 volts, but in some cases may be 6 or 24 volts.</w:t>
      </w:r>
    </w:p>
    <w:p w14:paraId="2049D314" w14:textId="370809A4" w:rsidR="00F3433C" w:rsidRDefault="00F3433C" w:rsidP="00A33EEA">
      <w:pPr>
        <w:pStyle w:val="Heading2"/>
      </w:pPr>
      <w:bookmarkStart w:id="252" w:name="_Toc478595298"/>
      <w:r>
        <w:t>Electrical Loads</w:t>
      </w:r>
      <w:bookmarkEnd w:id="252"/>
    </w:p>
    <w:p w14:paraId="4A66A621" w14:textId="77777777" w:rsidR="00A33EEA" w:rsidRPr="00A33EEA" w:rsidRDefault="00A33EEA" w:rsidP="00A33EEA">
      <w:pPr>
        <w:pStyle w:val="Heading2separationline"/>
      </w:pPr>
    </w:p>
    <w:p w14:paraId="4B336162" w14:textId="6ACF8E32" w:rsidR="00F3433C" w:rsidRDefault="00F3433C" w:rsidP="00F3433C">
      <w:pPr>
        <w:pStyle w:val="BodyText"/>
      </w:pPr>
      <w:r>
        <w:t>The electrical loads that the system will support must be entered as lantern load</w:t>
      </w:r>
      <w:r w:rsidR="001716B1">
        <w:t xml:space="preserve"> for day- and </w:t>
      </w:r>
      <w:proofErr w:type="gramStart"/>
      <w:r w:rsidR="001716B1">
        <w:t>night time</w:t>
      </w:r>
      <w:proofErr w:type="gramEnd"/>
      <w:r>
        <w:t xml:space="preserve"> and continuous load.</w:t>
      </w:r>
    </w:p>
    <w:p w14:paraId="5B2FE444" w14:textId="426E2F89" w:rsidR="00A33EEA" w:rsidRDefault="00A33EEA" w:rsidP="00A33EEA">
      <w:pPr>
        <w:pStyle w:val="Bullet1"/>
      </w:pPr>
      <w:r>
        <w:t>Lantern Load;</w:t>
      </w:r>
    </w:p>
    <w:p w14:paraId="18227F40" w14:textId="4DE92AC9" w:rsidR="001716B1" w:rsidRDefault="00F3433C" w:rsidP="00A33EEA">
      <w:pPr>
        <w:pStyle w:val="Bullet1text"/>
      </w:pPr>
      <w:r w:rsidRPr="00A33EEA">
        <w:rPr>
          <w:color w:val="FF0000"/>
        </w:rPr>
        <w:t>LANTERN LOAD</w:t>
      </w:r>
      <w:r w:rsidR="001716B1">
        <w:rPr>
          <w:color w:val="FF0000"/>
        </w:rPr>
        <w:t xml:space="preserve"> DAY</w:t>
      </w:r>
      <w:r w:rsidRPr="00A33EEA">
        <w:rPr>
          <w:color w:val="FF0000"/>
        </w:rPr>
        <w:t xml:space="preserve"> [B10]</w:t>
      </w:r>
      <w:r>
        <w:t xml:space="preserve"> </w:t>
      </w:r>
      <w:r w:rsidR="001716B1">
        <w:t xml:space="preserve">and </w:t>
      </w:r>
      <w:r w:rsidR="001716B1" w:rsidRPr="00A33EEA">
        <w:rPr>
          <w:color w:val="FF0000"/>
        </w:rPr>
        <w:t>LANTERN LOAD</w:t>
      </w:r>
      <w:r w:rsidR="001716B1">
        <w:rPr>
          <w:color w:val="FF0000"/>
        </w:rPr>
        <w:t xml:space="preserve"> NIGHT</w:t>
      </w:r>
      <w:r w:rsidR="001716B1" w:rsidRPr="00A33EEA">
        <w:rPr>
          <w:color w:val="FF0000"/>
        </w:rPr>
        <w:t xml:space="preserve"> [</w:t>
      </w:r>
      <w:r w:rsidR="001716B1">
        <w:rPr>
          <w:color w:val="FF0000"/>
        </w:rPr>
        <w:t>F</w:t>
      </w:r>
      <w:r w:rsidR="001716B1" w:rsidRPr="00A33EEA">
        <w:rPr>
          <w:color w:val="FF0000"/>
        </w:rPr>
        <w:t>10]</w:t>
      </w:r>
      <w:r>
        <w:t xml:space="preserve"> </w:t>
      </w:r>
      <w:r w:rsidR="001716B1">
        <w:t xml:space="preserve">are </w:t>
      </w:r>
      <w:r>
        <w:t>the load</w:t>
      </w:r>
      <w:r w:rsidR="001716B1">
        <w:t>s</w:t>
      </w:r>
      <w:r>
        <w:t xml:space="preserve"> in Watts presented by the lantern (or other AtoN operating with a character) when it is switched on.  </w:t>
      </w:r>
      <w:r w:rsidR="001716B1">
        <w:t xml:space="preserve">The day load is only applicable if the lantern is in 24h use, e.g. a port entry light that is switch to a higher load at </w:t>
      </w:r>
      <w:proofErr w:type="gramStart"/>
      <w:r w:rsidR="001716B1">
        <w:t>day time</w:t>
      </w:r>
      <w:proofErr w:type="gramEnd"/>
      <w:r w:rsidR="001716B1">
        <w:t>.</w:t>
      </w:r>
    </w:p>
    <w:p w14:paraId="653779E6" w14:textId="7E7883FA" w:rsidR="00F3433C" w:rsidRDefault="00F3433C" w:rsidP="00A33EEA">
      <w:pPr>
        <w:pStyle w:val="Bullet1text"/>
      </w:pPr>
      <w:r>
        <w:t xml:space="preserve">The proportion of the time that this load is switched on is described as the </w:t>
      </w:r>
      <w:r w:rsidRPr="00A33EEA">
        <w:rPr>
          <w:color w:val="FF0000"/>
        </w:rPr>
        <w:t>DUTY CYCLE [B11]</w:t>
      </w:r>
      <w:r>
        <w:t xml:space="preserve">, which is entered as a percentage (e.g., 2sec on, 8sec off, would be a 20% duty cycle).  Note: Switch closure time </w:t>
      </w:r>
      <w:proofErr w:type="gramStart"/>
      <w:r>
        <w:t>must be used</w:t>
      </w:r>
      <w:proofErr w:type="gramEnd"/>
      <w:r w:rsidR="00A33EEA">
        <w:t xml:space="preserve"> rather than incandescent time.</w:t>
      </w:r>
    </w:p>
    <w:p w14:paraId="7D202B4E" w14:textId="77777777" w:rsidR="00A33EEA" w:rsidRDefault="00A33EEA" w:rsidP="00A33EEA">
      <w:pPr>
        <w:pStyle w:val="Bullet1"/>
      </w:pPr>
      <w:r>
        <w:t>Continuous Load.</w:t>
      </w:r>
    </w:p>
    <w:p w14:paraId="1C4C60FF" w14:textId="43BFC323" w:rsidR="00F3433C" w:rsidRDefault="00F3433C" w:rsidP="00A33EEA">
      <w:pPr>
        <w:pStyle w:val="Bullet1text"/>
      </w:pPr>
      <w:r w:rsidRPr="00A33EEA">
        <w:rPr>
          <w:color w:val="FF0000"/>
        </w:rPr>
        <w:t>CONTINUOUS LOAD [B13</w:t>
      </w:r>
      <w:r>
        <w:t>] is the fixed or continuous load in Watts, presented by the flasher, charge regulator and any other fixed AtoN (</w:t>
      </w:r>
      <w:proofErr w:type="spellStart"/>
      <w:r>
        <w:t>ra</w:t>
      </w:r>
      <w:r w:rsidR="00A33EEA">
        <w:t>con</w:t>
      </w:r>
      <w:proofErr w:type="spellEnd"/>
      <w:r w:rsidR="00A33EEA">
        <w:t>, RTE, communications etc.).</w:t>
      </w:r>
    </w:p>
    <w:p w14:paraId="3931D474" w14:textId="2EADF0AE" w:rsidR="00F3433C" w:rsidRDefault="00F3433C" w:rsidP="00A33EEA">
      <w:pPr>
        <w:pStyle w:val="Heading2"/>
      </w:pPr>
      <w:bookmarkStart w:id="253" w:name="_Toc478595299"/>
      <w:r>
        <w:t>Switch Level</w:t>
      </w:r>
      <w:bookmarkEnd w:id="253"/>
    </w:p>
    <w:p w14:paraId="61F70A51" w14:textId="77777777" w:rsidR="00A33EEA" w:rsidRPr="00A33EEA" w:rsidRDefault="00A33EEA" w:rsidP="00A33EEA">
      <w:pPr>
        <w:pStyle w:val="Heading2separationline"/>
      </w:pPr>
    </w:p>
    <w:p w14:paraId="47B03A5C" w14:textId="01B64FB3" w:rsidR="00F3433C" w:rsidRDefault="00F3433C" w:rsidP="00F3433C">
      <w:pPr>
        <w:pStyle w:val="BodyText"/>
      </w:pPr>
      <w:r w:rsidRPr="00A33EEA">
        <w:rPr>
          <w:color w:val="FF0000"/>
        </w:rPr>
        <w:t>SWITCH LEVEL [B12]</w:t>
      </w:r>
      <w:r>
        <w:t xml:space="preserve"> is entered as the time (in decimal hours) that the light switches on before dusk and switches off after dawn (e.g., 30 min. would be entered as 0.5 hour).</w:t>
      </w:r>
      <w:r w:rsidR="001716B1">
        <w:t xml:space="preserve"> Be aware that a light for 24h use </w:t>
      </w:r>
      <w:proofErr w:type="gramStart"/>
      <w:r w:rsidR="001716B1">
        <w:t>could be switched</w:t>
      </w:r>
      <w:proofErr w:type="gramEnd"/>
      <w:r w:rsidR="001716B1">
        <w:t xml:space="preserve"> to date time load with a negative number of switch level.</w:t>
      </w:r>
    </w:p>
    <w:p w14:paraId="4EBBBB8E" w14:textId="5D53ADB9" w:rsidR="00F3433C" w:rsidRDefault="00F3433C" w:rsidP="00A33EEA">
      <w:pPr>
        <w:pStyle w:val="Heading2"/>
      </w:pPr>
      <w:bookmarkStart w:id="254" w:name="_Toc478595300"/>
      <w:r>
        <w:lastRenderedPageBreak/>
        <w:t>Solar Panels</w:t>
      </w:r>
      <w:bookmarkEnd w:id="254"/>
    </w:p>
    <w:p w14:paraId="13171227" w14:textId="23E3A22A" w:rsidR="00F3433C" w:rsidRDefault="00F3433C" w:rsidP="00F3433C">
      <w:pPr>
        <w:pStyle w:val="BodyText"/>
      </w:pPr>
      <w:r>
        <w:t xml:space="preserve">The parameters of the solar panels that you intend to use </w:t>
      </w:r>
      <w:proofErr w:type="gramStart"/>
      <w:r>
        <w:t>must be entered</w:t>
      </w:r>
      <w:proofErr w:type="gramEnd"/>
      <w:r>
        <w:t>.</w:t>
      </w:r>
    </w:p>
    <w:p w14:paraId="22999BD6" w14:textId="7A940874" w:rsidR="00A33EEA" w:rsidRDefault="00F3433C" w:rsidP="00A33EEA">
      <w:pPr>
        <w:pStyle w:val="Bullet1"/>
      </w:pPr>
      <w:r>
        <w:t>Voltage</w:t>
      </w:r>
    </w:p>
    <w:p w14:paraId="7720144B" w14:textId="52E717E7" w:rsidR="00F3433C" w:rsidRDefault="00F3433C" w:rsidP="00A33EEA">
      <w:pPr>
        <w:pStyle w:val="Bullet1text"/>
      </w:pPr>
      <w:r>
        <w:t>Th</w:t>
      </w:r>
      <w:r w:rsidR="001716B1">
        <w:t>is is the</w:t>
      </w:r>
      <w:r>
        <w:t xml:space="preserve"> voltage at maximum power point, entered at </w:t>
      </w:r>
      <w:r w:rsidR="006B769D" w:rsidRPr="00A33EEA">
        <w:rPr>
          <w:color w:val="FF0000"/>
        </w:rPr>
        <w:t>U</w:t>
      </w:r>
      <w:r w:rsidR="006B769D" w:rsidRPr="00C769CB">
        <w:rPr>
          <w:color w:val="FF0000"/>
          <w:vertAlign w:val="subscript"/>
        </w:rPr>
        <w:t>MPP</w:t>
      </w:r>
      <w:r w:rsidR="006B769D" w:rsidRPr="00A33EEA">
        <w:rPr>
          <w:color w:val="FF0000"/>
        </w:rPr>
        <w:t xml:space="preserve"> </w:t>
      </w:r>
      <w:r w:rsidRPr="00A33EEA">
        <w:rPr>
          <w:color w:val="FF0000"/>
        </w:rPr>
        <w:t>[B7]</w:t>
      </w:r>
      <w:r>
        <w:t xml:space="preserve"> in volts. </w:t>
      </w:r>
      <w:r w:rsidR="00A33EEA">
        <w:t xml:space="preserve"> </w:t>
      </w:r>
      <w:r>
        <w:t>This value can be obtai</w:t>
      </w:r>
      <w:r w:rsidR="00A33EEA">
        <w:t xml:space="preserve">ned from </w:t>
      </w:r>
      <w:proofErr w:type="gramStart"/>
      <w:r w:rsidR="00A33EEA">
        <w:t>manufacturers</w:t>
      </w:r>
      <w:proofErr w:type="gramEnd"/>
      <w:r w:rsidR="00A33EEA">
        <w:t xml:space="preserve"> data.</w:t>
      </w:r>
    </w:p>
    <w:p w14:paraId="262F9850" w14:textId="760BB825" w:rsidR="00A33EEA" w:rsidRDefault="00A33EEA" w:rsidP="00A33EEA">
      <w:pPr>
        <w:pStyle w:val="Bullet1"/>
      </w:pPr>
      <w:r>
        <w:t>Age</w:t>
      </w:r>
    </w:p>
    <w:p w14:paraId="2C27EA65" w14:textId="5D903646" w:rsidR="00F3433C" w:rsidRPr="00C769CB" w:rsidRDefault="00F3433C" w:rsidP="00A33EEA">
      <w:pPr>
        <w:pStyle w:val="Bullet1text"/>
        <w:rPr>
          <w:color w:val="C00000"/>
        </w:rPr>
      </w:pPr>
      <w:r w:rsidRPr="00A33EEA">
        <w:rPr>
          <w:color w:val="FF0000"/>
        </w:rPr>
        <w:t>AGE [B5]</w:t>
      </w:r>
      <w:r>
        <w:t xml:space="preserve"> is a measure of the reduction in the efficiency of the </w:t>
      </w:r>
      <w:r w:rsidR="00B044E1">
        <w:t xml:space="preserve">module </w:t>
      </w:r>
      <w:r>
        <w:t xml:space="preserve">during its working life (e.g., if the </w:t>
      </w:r>
      <w:r w:rsidR="00B044E1">
        <w:t xml:space="preserve">module </w:t>
      </w:r>
      <w:r>
        <w:t>degrades 1% each year of its working life and it will be used for 15 years then a figure of 15x1=15% will be entered).  The manufacturer can provide some guidance on this.</w:t>
      </w:r>
      <w:r w:rsidR="00802629">
        <w:t xml:space="preserve"> </w:t>
      </w:r>
    </w:p>
    <w:p w14:paraId="0D2136C7" w14:textId="76899BA4" w:rsidR="00A33EEA" w:rsidRDefault="00A33EEA" w:rsidP="00A33EEA">
      <w:pPr>
        <w:pStyle w:val="Bullet1"/>
      </w:pPr>
      <w:r>
        <w:t>Power</w:t>
      </w:r>
    </w:p>
    <w:p w14:paraId="520C38C3" w14:textId="007EFAAB" w:rsidR="00F3433C" w:rsidRDefault="00F3433C" w:rsidP="00A33EEA">
      <w:pPr>
        <w:pStyle w:val="Bullet1text"/>
      </w:pPr>
      <w:r>
        <w:t xml:space="preserve">The peak power of the total number of solar panels that you will use (the array) </w:t>
      </w:r>
      <w:proofErr w:type="gramStart"/>
      <w:r>
        <w:t>will be entered</w:t>
      </w:r>
      <w:proofErr w:type="gramEnd"/>
      <w:r>
        <w:t xml:space="preserve"> as </w:t>
      </w:r>
      <w:r w:rsidRPr="00A33EEA">
        <w:rPr>
          <w:color w:val="FF0000"/>
        </w:rPr>
        <w:t>POWER [B8]</w:t>
      </w:r>
      <w:r>
        <w:t xml:space="preserve"> in watts. </w:t>
      </w:r>
      <w:r w:rsidR="006D4280">
        <w:t xml:space="preserve"> </w:t>
      </w:r>
      <w:proofErr w:type="gramStart"/>
      <w:r>
        <w:t xml:space="preserve">This will be a multiple of the peak power of the individual </w:t>
      </w:r>
      <w:r w:rsidR="00B044E1">
        <w:t xml:space="preserve">modules </w:t>
      </w:r>
      <w:r>
        <w:t>that you have chosen.</w:t>
      </w:r>
      <w:proofErr w:type="gramEnd"/>
      <w:r>
        <w:t xml:space="preserve"> </w:t>
      </w:r>
      <w:r w:rsidR="00411E51">
        <w:t xml:space="preserve"> </w:t>
      </w:r>
      <w:r>
        <w:t>Again, this information will be available from the manufacturer.</w:t>
      </w:r>
    </w:p>
    <w:p w14:paraId="72CEB293" w14:textId="23A495AA" w:rsidR="00F3433C" w:rsidRDefault="00F3433C" w:rsidP="00F3433C">
      <w:pPr>
        <w:pStyle w:val="BodyText"/>
      </w:pPr>
      <w:r>
        <w:t xml:space="preserve">In practice, the size and number of the panels will depend on available space at the AtoN site and possibly by transport constraints. </w:t>
      </w:r>
      <w:r w:rsidR="00A33EEA">
        <w:t xml:space="preserve"> </w:t>
      </w:r>
      <w:r>
        <w:t xml:space="preserve">An initial estimate (guess) will have to be made of the number and hence peak power of the solar panels. </w:t>
      </w:r>
      <w:r w:rsidR="00A33EEA">
        <w:t xml:space="preserve"> </w:t>
      </w:r>
      <w:r>
        <w:t xml:space="preserve">This </w:t>
      </w:r>
      <w:proofErr w:type="gramStart"/>
      <w:r>
        <w:t>will then be refined</w:t>
      </w:r>
      <w:proofErr w:type="gramEnd"/>
      <w:r>
        <w:t xml:space="preserve"> by iterative use of the program.</w:t>
      </w:r>
    </w:p>
    <w:p w14:paraId="7EA5B652" w14:textId="7C0E550C" w:rsidR="00F3433C" w:rsidRDefault="00F3433C" w:rsidP="00A33EEA">
      <w:pPr>
        <w:pStyle w:val="Heading2"/>
      </w:pPr>
      <w:bookmarkStart w:id="255" w:name="_Toc478595301"/>
      <w:r>
        <w:t>Batteries</w:t>
      </w:r>
      <w:bookmarkEnd w:id="255"/>
    </w:p>
    <w:p w14:paraId="4CE1B9B3" w14:textId="77777777" w:rsidR="00A33EEA" w:rsidRPr="00A33EEA" w:rsidRDefault="00A33EEA" w:rsidP="00A33EEA">
      <w:pPr>
        <w:pStyle w:val="Heading2separationline"/>
      </w:pPr>
    </w:p>
    <w:p w14:paraId="365070FC" w14:textId="68C5F863" w:rsidR="00F3433C" w:rsidRDefault="00F3433C" w:rsidP="00F3433C">
      <w:pPr>
        <w:pStyle w:val="BodyText"/>
      </w:pPr>
      <w:r>
        <w:t xml:space="preserve">Information regarding the batteries </w:t>
      </w:r>
      <w:proofErr w:type="gramStart"/>
      <w:r>
        <w:t>must be entered</w:t>
      </w:r>
      <w:proofErr w:type="gramEnd"/>
      <w:r>
        <w:t xml:space="preserve">. </w:t>
      </w:r>
      <w:r w:rsidR="00A33EEA">
        <w:t xml:space="preserve"> </w:t>
      </w:r>
      <w:r>
        <w:t>A battery type must be chosen that will be suitable for the AtoN environment (e.g., spill</w:t>
      </w:r>
      <w:r w:rsidR="00C224C6">
        <w:t xml:space="preserve">-proof batteries for buoys, </w:t>
      </w:r>
      <w:proofErr w:type="spellStart"/>
      <w:r w:rsidR="00C224C6">
        <w:t>NiC</w:t>
      </w:r>
      <w:r>
        <w:t>d</w:t>
      </w:r>
      <w:proofErr w:type="spellEnd"/>
      <w:r>
        <w:t xml:space="preserve"> batteries may be considered for very low temperatures, battery dimensions will be limited on buoys, weight may be limited by local lifting facilities, transport systems, etc.).</w:t>
      </w:r>
    </w:p>
    <w:p w14:paraId="607C8B3D" w14:textId="11FB3E1F" w:rsidR="00A33EEA" w:rsidRDefault="00A33EEA" w:rsidP="00A33EEA">
      <w:pPr>
        <w:pStyle w:val="Bullet1"/>
      </w:pPr>
      <w:r>
        <w:t>Maximum Useable Capacity</w:t>
      </w:r>
    </w:p>
    <w:p w14:paraId="60911ACF" w14:textId="0A5150A0" w:rsidR="008C6391" w:rsidRDefault="00F3433C" w:rsidP="008C6391">
      <w:pPr>
        <w:pStyle w:val="Bullet1text"/>
      </w:pPr>
      <w:r>
        <w:t xml:space="preserve">From manufacturer’s information and design guidelines, a value </w:t>
      </w:r>
      <w:proofErr w:type="gramStart"/>
      <w:r>
        <w:t>must be chosen</w:t>
      </w:r>
      <w:proofErr w:type="gramEnd"/>
      <w:r>
        <w:t xml:space="preserve"> for the </w:t>
      </w:r>
      <w:r w:rsidRPr="00A33EEA">
        <w:rPr>
          <w:color w:val="FF0000"/>
        </w:rPr>
        <w:t>MAXIMUM USEABLE CAPACITY [B15]</w:t>
      </w:r>
      <w:r>
        <w:t xml:space="preserve">.  This is the percentage of the battery capacity that </w:t>
      </w:r>
      <w:proofErr w:type="gramStart"/>
      <w:r>
        <w:t>can safely be discharged</w:t>
      </w:r>
      <w:proofErr w:type="gramEnd"/>
      <w:r>
        <w:t xml:space="preserve"> without reducing the working life of the battery (e.g., 80%). </w:t>
      </w:r>
      <w:r w:rsidR="00A33EEA">
        <w:t xml:space="preserve"> </w:t>
      </w:r>
    </w:p>
    <w:p w14:paraId="7D092344" w14:textId="1824C902" w:rsidR="003623ED" w:rsidRDefault="003623ED" w:rsidP="00A33EEA">
      <w:pPr>
        <w:pStyle w:val="Bullet1text"/>
      </w:pPr>
      <w:r w:rsidRPr="00123238">
        <w:t xml:space="preserve">The maximum useable capacity </w:t>
      </w:r>
      <w:r w:rsidR="007E3BDC" w:rsidRPr="00123238">
        <w:t>may be</w:t>
      </w:r>
      <w:r w:rsidRPr="00123238">
        <w:t xml:space="preserve"> </w:t>
      </w:r>
      <w:r w:rsidR="007E3BDC" w:rsidRPr="00123238">
        <w:t xml:space="preserve">adjusted </w:t>
      </w:r>
      <w:r w:rsidRPr="00123238">
        <w:t>dependent on the location of the system and the importance of the AtoN.</w:t>
      </w:r>
      <w:r w:rsidR="007E3BDC" w:rsidRPr="00123238">
        <w:t xml:space="preserve"> The higher the significance of the AtoN the higher safety level (and lower maximum usable capacity) may be required.  </w:t>
      </w:r>
      <w:r w:rsidRPr="00123238">
        <w:t xml:space="preserve"> </w:t>
      </w:r>
    </w:p>
    <w:p w14:paraId="5D09FEE1" w14:textId="6ABEFEF8" w:rsidR="00F7360C" w:rsidRPr="00123238" w:rsidRDefault="00F7360C" w:rsidP="00A33EEA">
      <w:pPr>
        <w:pStyle w:val="Bullet1text"/>
      </w:pPr>
      <w:r w:rsidRPr="00123238">
        <w:t>The type of the battery and the manufacture</w:t>
      </w:r>
      <w:r w:rsidR="00554540" w:rsidRPr="00123238">
        <w:t>r</w:t>
      </w:r>
      <w:r w:rsidRPr="00123238">
        <w:t xml:space="preserve"> specification</w:t>
      </w:r>
      <w:r w:rsidR="006D746E" w:rsidRPr="00123238">
        <w:t>s</w:t>
      </w:r>
      <w:r w:rsidRPr="00123238">
        <w:t xml:space="preserve"> ha</w:t>
      </w:r>
      <w:r w:rsidR="006D746E" w:rsidRPr="00123238">
        <w:t>ve</w:t>
      </w:r>
      <w:r w:rsidRPr="00123238">
        <w:t xml:space="preserve"> to </w:t>
      </w:r>
      <w:proofErr w:type="gramStart"/>
      <w:r w:rsidRPr="00123238">
        <w:t>be considered</w:t>
      </w:r>
      <w:proofErr w:type="gramEnd"/>
      <w:r w:rsidR="003F3645" w:rsidRPr="00123238">
        <w:t xml:space="preserve"> to realize the expected lifetime</w:t>
      </w:r>
      <w:r w:rsidR="00554540" w:rsidRPr="00123238">
        <w:t xml:space="preserve">. Storage and loading conditions are essential for the durability of the battery. </w:t>
      </w:r>
    </w:p>
    <w:p w14:paraId="3F438D8A" w14:textId="13507DEA" w:rsidR="00A33EEA" w:rsidRDefault="00F3433C" w:rsidP="00A33EEA">
      <w:pPr>
        <w:pStyle w:val="Bullet1"/>
      </w:pPr>
      <w:r>
        <w:t>Efficiency</w:t>
      </w:r>
    </w:p>
    <w:p w14:paraId="4F63B5C8" w14:textId="2CC53229" w:rsidR="00F3433C" w:rsidRDefault="00F3433C" w:rsidP="00A33EEA">
      <w:pPr>
        <w:pStyle w:val="Bullet1text"/>
      </w:pPr>
      <w:r w:rsidRPr="00A33EEA">
        <w:rPr>
          <w:color w:val="FF0000"/>
        </w:rPr>
        <w:t>BATTERY EFFICIENCY [B16]</w:t>
      </w:r>
      <w:r>
        <w:t xml:space="preserve"> is the recharge efficiency of the battery expressed as a ratio of the charge energy (input) to the energy delivered to the load (output).  This </w:t>
      </w:r>
      <w:proofErr w:type="gramStart"/>
      <w:r>
        <w:t>is calculated</w:t>
      </w:r>
      <w:proofErr w:type="gramEnd"/>
      <w:r>
        <w:t xml:space="preserve"> as input over output.  This figure </w:t>
      </w:r>
      <w:proofErr w:type="gramStart"/>
      <w:r>
        <w:t>can be obtained</w:t>
      </w:r>
      <w:proofErr w:type="gramEnd"/>
      <w:r>
        <w:t xml:space="preserve"> from the manufacturers.</w:t>
      </w:r>
    </w:p>
    <w:p w14:paraId="48DD4B64" w14:textId="77369795" w:rsidR="003623ED" w:rsidRPr="00123238" w:rsidRDefault="007354B2" w:rsidP="00A33EEA">
      <w:pPr>
        <w:pStyle w:val="Bullet1text"/>
      </w:pPr>
      <w:r w:rsidRPr="00123238">
        <w:t xml:space="preserve">The variation of temperature and the surrounding humidity will affect the lifespan of the battery. </w:t>
      </w:r>
      <w:r w:rsidR="003623ED" w:rsidRPr="00123238">
        <w:t xml:space="preserve">To </w:t>
      </w:r>
      <w:r w:rsidRPr="00123238">
        <w:t>sustain</w:t>
      </w:r>
      <w:r w:rsidR="003623ED" w:rsidRPr="00123238">
        <w:t xml:space="preserve"> the</w:t>
      </w:r>
      <w:r w:rsidRPr="00123238">
        <w:t xml:space="preserve"> </w:t>
      </w:r>
      <w:r w:rsidR="00A83179" w:rsidRPr="00123238">
        <w:t xml:space="preserve">safety and </w:t>
      </w:r>
      <w:r w:rsidRPr="00123238">
        <w:t xml:space="preserve">efficiency of the battery, good ventilation of the </w:t>
      </w:r>
      <w:r w:rsidR="003F3645" w:rsidRPr="00123238">
        <w:t>battery enclosure</w:t>
      </w:r>
      <w:r w:rsidR="003623ED" w:rsidRPr="00123238">
        <w:t xml:space="preserve"> is </w:t>
      </w:r>
      <w:r w:rsidRPr="00123238">
        <w:t>required</w:t>
      </w:r>
      <w:r w:rsidR="00EC248E" w:rsidRPr="00123238">
        <w:t>.</w:t>
      </w:r>
    </w:p>
    <w:p w14:paraId="07CBA17F" w14:textId="6F419CD8" w:rsidR="003623ED" w:rsidDel="001E49CD" w:rsidRDefault="003623ED" w:rsidP="00A33EEA">
      <w:pPr>
        <w:pStyle w:val="Bullet1text"/>
        <w:rPr>
          <w:del w:id="256" w:author="Adam Hay" w:date="2017-03-29T23:58:00Z"/>
        </w:rPr>
      </w:pPr>
    </w:p>
    <w:p w14:paraId="5FAF21A0" w14:textId="7E6C1437" w:rsidR="00A33EEA" w:rsidRDefault="00F3433C" w:rsidP="00A33EEA">
      <w:pPr>
        <w:pStyle w:val="Bullet1"/>
      </w:pPr>
      <w:r>
        <w:t>Capacity</w:t>
      </w:r>
    </w:p>
    <w:p w14:paraId="555EF74B" w14:textId="43728FEB" w:rsidR="00F3433C" w:rsidRDefault="00F3433C" w:rsidP="00A33EEA">
      <w:pPr>
        <w:pStyle w:val="Bullet1text"/>
      </w:pPr>
      <w:r w:rsidRPr="00A33EEA">
        <w:rPr>
          <w:color w:val="FF0000"/>
        </w:rPr>
        <w:t>BATTERY CAPACITY [B14]</w:t>
      </w:r>
      <w:r>
        <w:t xml:space="preserve"> is entered as Ah (</w:t>
      </w:r>
      <w:proofErr w:type="gramStart"/>
      <w:r>
        <w:t>Ampere hours</w:t>
      </w:r>
      <w:proofErr w:type="gramEnd"/>
      <w:r>
        <w:t xml:space="preserve">) when the total battery bank is discharged over a 100-hour period. </w:t>
      </w:r>
      <w:r w:rsidR="00A33EEA">
        <w:t xml:space="preserve"> </w:t>
      </w:r>
      <w:r>
        <w:t xml:space="preserve">This will be a multiple of the capacity of the individual batteries.  If an estimate (guess) is entered for the total battery capacity, then the program will calculate the number of days that the system </w:t>
      </w:r>
      <w:r>
        <w:lastRenderedPageBreak/>
        <w:t xml:space="preserve">will be able to work, without any solar gain, at the time of year when there is the minimum sunlight. </w:t>
      </w:r>
      <w:r w:rsidR="00A33EEA">
        <w:t xml:space="preserve"> </w:t>
      </w:r>
      <w:r>
        <w:t>It will also provide a graphical presentation of the solar system energy balance throughout the year.</w:t>
      </w:r>
    </w:p>
    <w:p w14:paraId="2EC47188" w14:textId="432AFD1C" w:rsidR="00CC2900" w:rsidDel="001E49CD" w:rsidRDefault="00CC2900" w:rsidP="00A33EEA">
      <w:pPr>
        <w:pStyle w:val="Bullet1text"/>
        <w:rPr>
          <w:del w:id="257" w:author="Adam Hay" w:date="2017-03-29T23:58:00Z"/>
        </w:rPr>
      </w:pPr>
    </w:p>
    <w:p w14:paraId="41442B66" w14:textId="7F1C3EC3" w:rsidR="00CC2900" w:rsidRPr="00CC2900" w:rsidRDefault="00CC2900" w:rsidP="00CC2900">
      <w:pPr>
        <w:pStyle w:val="Bullet1text"/>
        <w:ind w:left="0"/>
        <w:rPr>
          <w:b/>
        </w:rPr>
      </w:pPr>
      <w:r w:rsidRPr="00CC2900">
        <w:rPr>
          <w:b/>
        </w:rPr>
        <w:t>Please note:</w:t>
      </w:r>
    </w:p>
    <w:p w14:paraId="47E3896F" w14:textId="1BCBC6C2" w:rsidR="00CC2900" w:rsidRDefault="00CC2900" w:rsidP="00CC2900">
      <w:pPr>
        <w:pStyle w:val="Bullet1text"/>
        <w:ind w:left="0"/>
      </w:pPr>
      <w:r>
        <w:t xml:space="preserve">At ‘simulation’ table rows </w:t>
      </w:r>
      <w:proofErr w:type="gramStart"/>
      <w:r>
        <w:t>S..</w:t>
      </w:r>
      <w:proofErr w:type="gramEnd"/>
      <w:r>
        <w:t xml:space="preserve">U </w:t>
      </w:r>
      <w:proofErr w:type="gramStart"/>
      <w:r>
        <w:t>are hidden</w:t>
      </w:r>
      <w:proofErr w:type="gramEnd"/>
      <w:r>
        <w:t>. They include some auxiliary calculations only</w:t>
      </w:r>
    </w:p>
    <w:p w14:paraId="3741E57E" w14:textId="1ACADDBF" w:rsidR="00F3433C" w:rsidRDefault="00A33EEA" w:rsidP="00A33EEA">
      <w:pPr>
        <w:pStyle w:val="Heading1"/>
        <w:rPr>
          <w:caps w:val="0"/>
        </w:rPr>
      </w:pPr>
      <w:bookmarkStart w:id="258" w:name="_Toc478595302"/>
      <w:r>
        <w:rPr>
          <w:caps w:val="0"/>
        </w:rPr>
        <w:t>OUTPUT DATA AND ITERATION</w:t>
      </w:r>
      <w:bookmarkEnd w:id="258"/>
    </w:p>
    <w:p w14:paraId="73A9B1F7" w14:textId="77777777" w:rsidR="00A33EEA" w:rsidRPr="00A33EEA" w:rsidRDefault="00A33EEA" w:rsidP="00A33EEA">
      <w:pPr>
        <w:pStyle w:val="Heading1separatationline"/>
      </w:pPr>
    </w:p>
    <w:p w14:paraId="760DE62A" w14:textId="27757509" w:rsidR="00F3433C" w:rsidRPr="00123238" w:rsidRDefault="00F3433C" w:rsidP="00F3433C">
      <w:pPr>
        <w:pStyle w:val="BodyText"/>
      </w:pPr>
      <w:r>
        <w:t xml:space="preserve">The </w:t>
      </w:r>
      <w:r w:rsidRPr="00A33EEA">
        <w:rPr>
          <w:color w:val="FF0000"/>
        </w:rPr>
        <w:t>DAYS WITHOUT GAIN [B17]</w:t>
      </w:r>
      <w:r>
        <w:t xml:space="preserve"> provides a measure of the reserve capacity of the system. </w:t>
      </w:r>
      <w:r w:rsidR="00A33EEA">
        <w:t xml:space="preserve"> </w:t>
      </w:r>
      <w:r>
        <w:t xml:space="preserve">This </w:t>
      </w:r>
      <w:proofErr w:type="gramStart"/>
      <w:r>
        <w:t>may be referred</w:t>
      </w:r>
      <w:proofErr w:type="gramEnd"/>
      <w:r>
        <w:t xml:space="preserve"> to as the </w:t>
      </w:r>
      <w:r w:rsidR="00A33EEA">
        <w:t>‘</w:t>
      </w:r>
      <w:r>
        <w:t>No Sun Reserve</w:t>
      </w:r>
      <w:r w:rsidR="00A33EEA">
        <w:t>’</w:t>
      </w:r>
      <w:r>
        <w:t xml:space="preserve">. </w:t>
      </w:r>
      <w:r w:rsidR="00A33EEA">
        <w:t xml:space="preserve"> </w:t>
      </w:r>
      <w:r>
        <w:t xml:space="preserve">Numbers of days </w:t>
      </w:r>
      <w:proofErr w:type="gramStart"/>
      <w:r>
        <w:t>may be chosen</w:t>
      </w:r>
      <w:proofErr w:type="gramEnd"/>
      <w:r>
        <w:t>, depending on the local weather conditions for recharging the system during the winter period, or the distance to travel to the site for repairs if failure should occur.</w:t>
      </w:r>
      <w:r w:rsidR="00EC248E">
        <w:t xml:space="preserve"> </w:t>
      </w:r>
      <w:r w:rsidR="00EC248E" w:rsidRPr="00123238">
        <w:t xml:space="preserve">An adapted </w:t>
      </w:r>
      <w:r w:rsidR="00E628DC" w:rsidRPr="00123238">
        <w:t>preventive</w:t>
      </w:r>
      <w:r w:rsidR="00EC248E" w:rsidRPr="00123238">
        <w:t xml:space="preserve"> maintenance</w:t>
      </w:r>
      <w:r w:rsidR="00E628DC" w:rsidRPr="00123238">
        <w:t xml:space="preserve"> </w:t>
      </w:r>
      <w:r w:rsidR="00EC248E" w:rsidRPr="00123238">
        <w:t>is necessary.</w:t>
      </w:r>
    </w:p>
    <w:p w14:paraId="0E43DFD5" w14:textId="77777777" w:rsidR="00F3433C" w:rsidRDefault="00F3433C" w:rsidP="00F3433C">
      <w:pPr>
        <w:pStyle w:val="BodyText"/>
      </w:pPr>
      <w:r>
        <w:t xml:space="preserve">The system design </w:t>
      </w:r>
      <w:proofErr w:type="gramStart"/>
      <w:r>
        <w:t>can then be refined</w:t>
      </w:r>
      <w:proofErr w:type="gramEnd"/>
      <w:r>
        <w:t xml:space="preserve"> by varying the numbers of solar panels (</w:t>
      </w:r>
      <w:r w:rsidRPr="00A33EEA">
        <w:rPr>
          <w:color w:val="FF0000"/>
        </w:rPr>
        <w:t>POWER [B8]</w:t>
      </w:r>
      <w:r>
        <w:t>) or batteries (</w:t>
      </w:r>
      <w:r w:rsidRPr="00A33EEA">
        <w:rPr>
          <w:color w:val="FF0000"/>
        </w:rPr>
        <w:t>BATTERY CAPACITY [B14]</w:t>
      </w:r>
      <w:r>
        <w:t xml:space="preserve">) to achieve a practical solution to provide the required number of </w:t>
      </w:r>
      <w:r w:rsidRPr="00A33EEA">
        <w:rPr>
          <w:color w:val="FF0000"/>
        </w:rPr>
        <w:t>DAYS WITHOUT GAIN [B17]</w:t>
      </w:r>
      <w:r>
        <w:t>.</w:t>
      </w:r>
    </w:p>
    <w:p w14:paraId="5CEEAA8B" w14:textId="7F1B97BA" w:rsidR="00F3433C" w:rsidRDefault="00F3433C" w:rsidP="00F3433C">
      <w:pPr>
        <w:pStyle w:val="BodyText"/>
      </w:pPr>
      <w:r>
        <w:t xml:space="preserve">If the initial system design is incorrect and the proposed battery becomes fully discharged then an </w:t>
      </w:r>
      <w:r w:rsidR="00966183">
        <w:t>‘</w:t>
      </w:r>
      <w:r>
        <w:t>error</w:t>
      </w:r>
      <w:r w:rsidR="00966183">
        <w:t>’</w:t>
      </w:r>
      <w:r>
        <w:t xml:space="preserve"> sign will appear in the </w:t>
      </w:r>
      <w:r w:rsidRPr="00A33EEA">
        <w:rPr>
          <w:color w:val="FF0000"/>
        </w:rPr>
        <w:t>DAYS WITHOUT GAIN [B17]</w:t>
      </w:r>
      <w:r>
        <w:t xml:space="preserve"> </w:t>
      </w:r>
      <w:r w:rsidRPr="00966183">
        <w:rPr>
          <w:color w:val="FF0000"/>
        </w:rPr>
        <w:t>and Ah</w:t>
      </w:r>
      <w:r>
        <w:t xml:space="preserve"> </w:t>
      </w:r>
      <w:r w:rsidRPr="00010651">
        <w:rPr>
          <w:color w:val="FF0000"/>
        </w:rPr>
        <w:t>[</w:t>
      </w:r>
      <w:r w:rsidRPr="00A33EEA">
        <w:rPr>
          <w:color w:val="FF0000"/>
        </w:rPr>
        <w:t>E21</w:t>
      </w:r>
      <w:proofErr w:type="gramStart"/>
      <w:r w:rsidRPr="00A33EEA">
        <w:rPr>
          <w:color w:val="FF0000"/>
        </w:rPr>
        <w:t>..</w:t>
      </w:r>
      <w:proofErr w:type="gramEnd"/>
      <w:r w:rsidRPr="00A33EEA">
        <w:rPr>
          <w:color w:val="FF0000"/>
        </w:rPr>
        <w:t>F32</w:t>
      </w:r>
      <w:r w:rsidRPr="00010651">
        <w:rPr>
          <w:color w:val="FF0000"/>
        </w:rPr>
        <w:t>]</w:t>
      </w:r>
      <w:r>
        <w:t xml:space="preserve"> columns.</w:t>
      </w:r>
    </w:p>
    <w:p w14:paraId="7BFD4C23" w14:textId="1BC5D81D" w:rsidR="00F3433C" w:rsidRDefault="00F3433C" w:rsidP="00F3433C">
      <w:pPr>
        <w:pStyle w:val="BodyText"/>
      </w:pPr>
      <w:r>
        <w:t xml:space="preserve">The table </w:t>
      </w:r>
      <w:r w:rsidR="00A33EEA">
        <w:t>‘</w:t>
      </w:r>
      <w:r w:rsidR="00BA4F7F">
        <w:t>simulation 2-</w:t>
      </w:r>
      <w:r>
        <w:t>year</w:t>
      </w:r>
      <w:r w:rsidR="00A33EEA">
        <w:t>’</w:t>
      </w:r>
      <w:r>
        <w:t xml:space="preserve"> calculates the system for a second year.</w:t>
      </w:r>
      <w:r w:rsidR="00A33EEA">
        <w:t xml:space="preserve"> </w:t>
      </w:r>
      <w:r w:rsidR="00BA4F7F">
        <w:t xml:space="preserve"> </w:t>
      </w:r>
      <w:r>
        <w:t xml:space="preserve">In case the batteries </w:t>
      </w:r>
      <w:proofErr w:type="gramStart"/>
      <w:r>
        <w:t>are not fully charged</w:t>
      </w:r>
      <w:proofErr w:type="gramEnd"/>
      <w:r>
        <w:t xml:space="preserve"> at the end of first year, there will occur an error in the simulation of the second year.</w:t>
      </w:r>
    </w:p>
    <w:p w14:paraId="3F5ED466" w14:textId="302FFDD6" w:rsidR="00F3433C" w:rsidRDefault="00A33EEA" w:rsidP="00A33EEA">
      <w:pPr>
        <w:pStyle w:val="Heading1"/>
        <w:rPr>
          <w:caps w:val="0"/>
        </w:rPr>
      </w:pPr>
      <w:bookmarkStart w:id="259" w:name="_Toc478595303"/>
      <w:r>
        <w:rPr>
          <w:caps w:val="0"/>
        </w:rPr>
        <w:t>END USER LICENSE AGREEMENT (EULA) FOR IALA SOFTWARE – IALA SOLAR SIZING PROGRAM</w:t>
      </w:r>
      <w:bookmarkEnd w:id="259"/>
    </w:p>
    <w:p w14:paraId="3C29C0A7" w14:textId="77777777" w:rsidR="00A33EEA" w:rsidRPr="00A33EEA" w:rsidRDefault="00A33EEA" w:rsidP="00A33EEA">
      <w:pPr>
        <w:pStyle w:val="Heading1separatationline"/>
      </w:pPr>
    </w:p>
    <w:p w14:paraId="3407264C" w14:textId="7CA829AA" w:rsidR="00F3433C" w:rsidRDefault="00F3433C" w:rsidP="00F3433C">
      <w:pPr>
        <w:pStyle w:val="BodyText"/>
      </w:pPr>
      <w:r>
        <w:t>IMPORTANT – READ CAREFULLY: This End-user Licence Agreement (</w:t>
      </w:r>
      <w:r w:rsidR="00A33EEA">
        <w:t>‘</w:t>
      </w:r>
      <w:r>
        <w:t>EULA</w:t>
      </w:r>
      <w:r w:rsidR="00A33EEA">
        <w:t>’</w:t>
      </w:r>
      <w:r>
        <w:t xml:space="preserve">) is a legal agreement between you (either an individual or an organization) and IALA for the IALA software product identified above, which includes computer software and may include associated media, printed materials and </w:t>
      </w:r>
      <w:r w:rsidR="00A33EEA">
        <w:t>‘</w:t>
      </w:r>
      <w:r>
        <w:t>online</w:t>
      </w:r>
      <w:r w:rsidR="00A33EEA">
        <w:t>’</w:t>
      </w:r>
      <w:r>
        <w:t xml:space="preserve"> or electronic documentation. </w:t>
      </w:r>
      <w:r w:rsidR="00A33EEA">
        <w:t xml:space="preserve"> </w:t>
      </w:r>
      <w:r>
        <w:t xml:space="preserve">By installing, copying, or otherwise using THE IALA SOLAR SIZING PROGRAM, you agree to </w:t>
      </w:r>
      <w:proofErr w:type="gramStart"/>
      <w:r>
        <w:t>be bound</w:t>
      </w:r>
      <w:proofErr w:type="gramEnd"/>
      <w:r>
        <w:t xml:space="preserve"> by the terms of this E</w:t>
      </w:r>
      <w:r w:rsidR="00405E79">
        <w:t>UL</w:t>
      </w:r>
      <w:r>
        <w:t xml:space="preserve">A. </w:t>
      </w:r>
      <w:r w:rsidR="00405E79">
        <w:t xml:space="preserve"> </w:t>
      </w:r>
      <w:r>
        <w:t>If you do not agree to the terms of this EULA, do not install or use the Program.</w:t>
      </w:r>
    </w:p>
    <w:p w14:paraId="1154F1E7" w14:textId="7A7B10A9" w:rsidR="00F3433C" w:rsidRDefault="00F3433C" w:rsidP="00405E79">
      <w:pPr>
        <w:pStyle w:val="Heading2"/>
      </w:pPr>
      <w:bookmarkStart w:id="260" w:name="_Toc478595304"/>
      <w:r>
        <w:t>S</w:t>
      </w:r>
      <w:r w:rsidR="00405E79">
        <w:t>oftware product licence</w:t>
      </w:r>
      <w:bookmarkEnd w:id="260"/>
    </w:p>
    <w:p w14:paraId="5E3B0FD0" w14:textId="77777777" w:rsidR="00405E79" w:rsidRPr="00405E79" w:rsidRDefault="00405E79" w:rsidP="00405E79">
      <w:pPr>
        <w:pStyle w:val="Heading2separationline"/>
      </w:pPr>
    </w:p>
    <w:p w14:paraId="02D0D88E" w14:textId="77777777" w:rsidR="00F3433C" w:rsidRDefault="00F3433C" w:rsidP="00F3433C">
      <w:pPr>
        <w:pStyle w:val="BodyText"/>
      </w:pPr>
      <w:r>
        <w:t xml:space="preserve">The IALA Solar Sizing Program </w:t>
      </w:r>
      <w:proofErr w:type="gramStart"/>
      <w:r>
        <w:t>is licensed</w:t>
      </w:r>
      <w:proofErr w:type="gramEnd"/>
      <w:r>
        <w:t>, not sold.</w:t>
      </w:r>
    </w:p>
    <w:p w14:paraId="706A1DB7" w14:textId="77777777" w:rsidR="00405E79" w:rsidRDefault="00405E79" w:rsidP="00405E79">
      <w:pPr>
        <w:pStyle w:val="List1"/>
      </w:pPr>
      <w:r>
        <w:t>GRANT OF LICENCE.</w:t>
      </w:r>
    </w:p>
    <w:p w14:paraId="21106474" w14:textId="3202EC51" w:rsidR="00F3433C" w:rsidRDefault="00F3433C" w:rsidP="00405E79">
      <w:pPr>
        <w:pStyle w:val="List1text"/>
      </w:pPr>
      <w:r>
        <w:t>This EULA grants you the right to install and use an unlimited number of copies of the IALA Solar Sizing Program.</w:t>
      </w:r>
    </w:p>
    <w:p w14:paraId="29BEB1B0" w14:textId="77777777" w:rsidR="00405E79" w:rsidRDefault="00F3433C" w:rsidP="00405E79">
      <w:pPr>
        <w:pStyle w:val="List1"/>
      </w:pPr>
      <w:r>
        <w:t>REPRODUCTION AND DISTRIBUTION.</w:t>
      </w:r>
    </w:p>
    <w:p w14:paraId="0CEA77B5" w14:textId="6F67BB6E" w:rsidR="00F3433C" w:rsidRDefault="00F3433C" w:rsidP="00405E79">
      <w:pPr>
        <w:pStyle w:val="List1text"/>
      </w:pPr>
      <w:r>
        <w:t xml:space="preserve">You may reproduce and distribute an unlimited number of copies of the IALA Solar Sizing Program; provided that each copy shall be a true and complete copy; including all copyright and trademark notices, and shall be accompanied by a copy of this EULA. </w:t>
      </w:r>
      <w:r w:rsidR="00953247">
        <w:t xml:space="preserve"> </w:t>
      </w:r>
      <w:r>
        <w:t xml:space="preserve">Copies of the IALA Solar Sizing Program </w:t>
      </w:r>
      <w:proofErr w:type="gramStart"/>
      <w:r>
        <w:t>may be distributed as a standalone product or included with your own product</w:t>
      </w:r>
      <w:proofErr w:type="gramEnd"/>
      <w:r>
        <w:t>.</w:t>
      </w:r>
    </w:p>
    <w:p w14:paraId="75CAEF72" w14:textId="77777777" w:rsidR="00405E79" w:rsidRDefault="00F3433C" w:rsidP="00405E79">
      <w:pPr>
        <w:pStyle w:val="List1"/>
      </w:pPr>
      <w:r>
        <w:t>COPYRIGHT.</w:t>
      </w:r>
    </w:p>
    <w:p w14:paraId="19FF22C3" w14:textId="0F9395FD" w:rsidR="00F3433C" w:rsidRDefault="00F3433C" w:rsidP="00405E79">
      <w:pPr>
        <w:pStyle w:val="List1text"/>
      </w:pPr>
      <w:r>
        <w:t xml:space="preserve">All title and copyrights in and to the IALA Solar Sizing Program (including but not limited to any images, photographs, animations, video, audio, music, text, and </w:t>
      </w:r>
      <w:r w:rsidR="00966183">
        <w:t>‘</w:t>
      </w:r>
      <w:r>
        <w:t>applets</w:t>
      </w:r>
      <w:r w:rsidR="00966183">
        <w:t>’</w:t>
      </w:r>
      <w:r>
        <w:t xml:space="preserve"> incorporated into the IALA Solar Sizing Program), the accompanying printed materials, and any copies of the IALA Solar Sizing program are owned by IALA or its suppliers. </w:t>
      </w:r>
      <w:r w:rsidR="00966183">
        <w:t xml:space="preserve"> </w:t>
      </w:r>
      <w:proofErr w:type="gramStart"/>
      <w:r>
        <w:t>The IALA Solar Sizing Program is protected by copyright laws and i</w:t>
      </w:r>
      <w:r w:rsidR="00405E79">
        <w:t>nternational treaty provisions</w:t>
      </w:r>
      <w:proofErr w:type="gramEnd"/>
      <w:r w:rsidR="00405E79">
        <w:t>.</w:t>
      </w:r>
    </w:p>
    <w:p w14:paraId="6BE55BAB" w14:textId="53EFCEBC" w:rsidR="00F3433C" w:rsidRDefault="00F3433C" w:rsidP="00405E79">
      <w:pPr>
        <w:pStyle w:val="Heading2"/>
      </w:pPr>
      <w:bookmarkStart w:id="261" w:name="_Toc478595305"/>
      <w:r>
        <w:lastRenderedPageBreak/>
        <w:t>M</w:t>
      </w:r>
      <w:r w:rsidR="00405E79">
        <w:t>iscellaneous</w:t>
      </w:r>
      <w:bookmarkEnd w:id="261"/>
    </w:p>
    <w:p w14:paraId="31DAE5F4" w14:textId="77777777" w:rsidR="00405E79" w:rsidRPr="00405E79" w:rsidRDefault="00405E79" w:rsidP="00405E79">
      <w:pPr>
        <w:pStyle w:val="Heading2separationline"/>
      </w:pPr>
    </w:p>
    <w:p w14:paraId="58FA9E3D" w14:textId="77777777" w:rsidR="00F3433C" w:rsidRDefault="00F3433C" w:rsidP="00F3433C">
      <w:pPr>
        <w:pStyle w:val="BodyText"/>
      </w:pPr>
      <w:r>
        <w:t>Although IALA is an international, non-governmental organization, local national laws may apply to this EULA.</w:t>
      </w:r>
    </w:p>
    <w:p w14:paraId="21957263" w14:textId="6A566B07" w:rsidR="00F3433C" w:rsidRDefault="00F3433C" w:rsidP="00F3433C">
      <w:pPr>
        <w:pStyle w:val="BodyText"/>
      </w:pPr>
      <w:r>
        <w:t xml:space="preserve">Should you have any questions concerning this EULA, or if you desire to contact IALA for any reason please contact IALA Secretariat, </w:t>
      </w:r>
      <w:r w:rsidR="00405E79">
        <w:t xml:space="preserve">10 rue des </w:t>
      </w:r>
      <w:proofErr w:type="spellStart"/>
      <w:r w:rsidR="00405E79">
        <w:t>Gaudines</w:t>
      </w:r>
      <w:proofErr w:type="spellEnd"/>
      <w:r w:rsidR="00405E79">
        <w:t>,</w:t>
      </w:r>
      <w:r>
        <w:t xml:space="preserve"> Saint </w:t>
      </w:r>
      <w:proofErr w:type="spellStart"/>
      <w:r>
        <w:t>Germain</w:t>
      </w:r>
      <w:proofErr w:type="spellEnd"/>
      <w:r>
        <w:t xml:space="preserve"> en </w:t>
      </w:r>
      <w:proofErr w:type="spellStart"/>
      <w:r>
        <w:t>Laye</w:t>
      </w:r>
      <w:proofErr w:type="spellEnd"/>
      <w:r>
        <w:t>, 78100, France.</w:t>
      </w:r>
    </w:p>
    <w:p w14:paraId="1ADC4BE6" w14:textId="77777777" w:rsidR="00405E79" w:rsidRDefault="00405E79">
      <w:pPr>
        <w:spacing w:after="200" w:line="276" w:lineRule="auto"/>
        <w:rPr>
          <w:rFonts w:asciiTheme="majorHAnsi" w:eastAsiaTheme="majorEastAsia" w:hAnsiTheme="majorHAnsi" w:cstheme="majorBidi"/>
          <w:b/>
          <w:bCs/>
          <w:caps/>
          <w:color w:val="407EC9"/>
          <w:sz w:val="24"/>
          <w:szCs w:val="24"/>
        </w:rPr>
      </w:pPr>
      <w:r>
        <w:br w:type="page"/>
      </w:r>
    </w:p>
    <w:p w14:paraId="7D520CD6" w14:textId="4DC1B226" w:rsidR="00F3433C" w:rsidRDefault="00F3433C" w:rsidP="00405E79">
      <w:pPr>
        <w:pStyle w:val="Heading2"/>
      </w:pPr>
      <w:bookmarkStart w:id="262" w:name="_Toc478595306"/>
      <w:r>
        <w:lastRenderedPageBreak/>
        <w:t>Limited Warranty</w:t>
      </w:r>
      <w:bookmarkEnd w:id="262"/>
    </w:p>
    <w:p w14:paraId="24C2519D" w14:textId="77777777" w:rsidR="00405E79" w:rsidRPr="00405E79" w:rsidRDefault="00405E79" w:rsidP="00405E79">
      <w:pPr>
        <w:pStyle w:val="Heading2separationline"/>
      </w:pPr>
    </w:p>
    <w:p w14:paraId="2F2155F4" w14:textId="77777777" w:rsidR="00405E79" w:rsidRDefault="00405E79" w:rsidP="00405E79">
      <w:pPr>
        <w:pStyle w:val="List1"/>
        <w:numPr>
          <w:ilvl w:val="0"/>
          <w:numId w:val="45"/>
        </w:numPr>
      </w:pPr>
      <w:r>
        <w:t>NO WARRANTIES.</w:t>
      </w:r>
    </w:p>
    <w:p w14:paraId="4FC37BE1" w14:textId="56C8A4DD" w:rsidR="00F3433C" w:rsidRDefault="00F3433C" w:rsidP="00405E79">
      <w:pPr>
        <w:pStyle w:val="List1text"/>
      </w:pPr>
      <w:r>
        <w:t xml:space="preserve">IALA expressly disclaims any warranty for the IALA Solar Sizing Program.  The IALA Solar Sizing Program and any related documentation is provided </w:t>
      </w:r>
      <w:r w:rsidR="00405E79">
        <w:t>‘</w:t>
      </w:r>
      <w:r>
        <w:t>as is</w:t>
      </w:r>
      <w:r w:rsidR="00405E79">
        <w:t>’</w:t>
      </w:r>
      <w:r>
        <w:t xml:space="preserve"> without warranty of any kind, either express or implied, including, without limitation, the implied warranties or merchantability, fitness for a particular purpose, or </w:t>
      </w:r>
      <w:proofErr w:type="spellStart"/>
      <w:r>
        <w:t>noninfringement</w:t>
      </w:r>
      <w:proofErr w:type="spellEnd"/>
      <w:r>
        <w:t xml:space="preserve">. </w:t>
      </w:r>
      <w:r w:rsidR="00405E79">
        <w:t xml:space="preserve"> </w:t>
      </w:r>
      <w:r>
        <w:t>The entire risk arising out of use or performance of the IALA Solar Sizing Program remains with the user of the product.</w:t>
      </w:r>
    </w:p>
    <w:p w14:paraId="7F8242FB" w14:textId="77777777" w:rsidR="00405E79" w:rsidRDefault="00405E79" w:rsidP="00405E79">
      <w:pPr>
        <w:pStyle w:val="List1"/>
      </w:pPr>
      <w:r>
        <w:t>NO LIABILITY FOR DAMAGES.</w:t>
      </w:r>
    </w:p>
    <w:p w14:paraId="4116636E" w14:textId="70B27C74" w:rsidR="006744D8" w:rsidRDefault="00F3433C" w:rsidP="00405E79">
      <w:pPr>
        <w:pStyle w:val="List1text"/>
      </w:pPr>
      <w:r>
        <w:t>In no event shall IALA, or its suppliers be liable for any damages whatsoever (including, without limitation, damages for the loss of business profits, business interruption, loss of business information, or any other pecuniary loss) arising out of the use of or inability to use this IALA product, even if IALA has been advised of the possibility of such damages.</w:t>
      </w:r>
    </w:p>
    <w:p w14:paraId="12F140AA" w14:textId="77777777" w:rsidR="00E069B6" w:rsidRDefault="00E069B6" w:rsidP="00E069B6">
      <w:pPr>
        <w:pStyle w:val="Heading1"/>
      </w:pPr>
      <w:bookmarkStart w:id="263" w:name="_Toc478595307"/>
      <w:r>
        <w:t>ACRONYMS</w:t>
      </w:r>
      <w:bookmarkEnd w:id="263"/>
    </w:p>
    <w:p w14:paraId="4C4A7B18" w14:textId="77777777" w:rsidR="00E069B6" w:rsidRPr="00E069B6" w:rsidRDefault="00E069B6" w:rsidP="00E069B6">
      <w:pPr>
        <w:pStyle w:val="Heading1separatationline"/>
      </w:pPr>
    </w:p>
    <w:p w14:paraId="5E0A095B" w14:textId="1EFD9052" w:rsidR="00966183" w:rsidRDefault="00966183" w:rsidP="00E069B6">
      <w:pPr>
        <w:pStyle w:val="Acronym"/>
        <w:rPr>
          <w:lang w:val="en-US"/>
        </w:rPr>
      </w:pPr>
      <w:r>
        <w:t>Ah</w:t>
      </w:r>
      <w:r>
        <w:tab/>
      </w:r>
      <w:r w:rsidRPr="00966183">
        <w:rPr>
          <w:lang w:val="en-US"/>
        </w:rPr>
        <w:t>Ampere hours</w:t>
      </w:r>
    </w:p>
    <w:p w14:paraId="69A017C5" w14:textId="60FCBDEA" w:rsidR="00966183" w:rsidRPr="00966183" w:rsidRDefault="00966183" w:rsidP="00E069B6">
      <w:pPr>
        <w:pStyle w:val="Acronym"/>
      </w:pPr>
      <w:r w:rsidRPr="00123238">
        <w:t>C</w:t>
      </w:r>
      <w:r w:rsidRPr="00123238">
        <w:rPr>
          <w:vertAlign w:val="subscript"/>
        </w:rPr>
        <w:t>100</w:t>
      </w:r>
      <w:r w:rsidRPr="00123238">
        <w:rPr>
          <w:vertAlign w:val="subscript"/>
        </w:rPr>
        <w:tab/>
      </w:r>
      <w:r w:rsidR="00C34F9F" w:rsidRPr="00123238">
        <w:t xml:space="preserve">Capacity at </w:t>
      </w:r>
      <w:proofErr w:type="gramStart"/>
      <w:r w:rsidR="00C34F9F" w:rsidRPr="00123238">
        <w:t>100 hour</w:t>
      </w:r>
      <w:proofErr w:type="gramEnd"/>
      <w:r w:rsidR="00C34F9F" w:rsidRPr="00123238">
        <w:t xml:space="preserve"> discharge rate</w:t>
      </w:r>
      <w:r w:rsidR="006B769D" w:rsidRPr="00123238">
        <w:t>, Annex A</w:t>
      </w:r>
    </w:p>
    <w:p w14:paraId="2BEDD52A" w14:textId="68C7892C" w:rsidR="00966183" w:rsidRDefault="00966183" w:rsidP="00E069B6">
      <w:pPr>
        <w:pStyle w:val="Acronym"/>
      </w:pPr>
      <w:r>
        <w:t>EULA</w:t>
      </w:r>
      <w:r>
        <w:tab/>
        <w:t>End-user Licence Agreement</w:t>
      </w:r>
    </w:p>
    <w:p w14:paraId="50D93155" w14:textId="783BE14A" w:rsidR="008A7AA5" w:rsidRPr="008A7AA5" w:rsidRDefault="008A7AA5" w:rsidP="00E069B6">
      <w:pPr>
        <w:pStyle w:val="Acronym"/>
      </w:pPr>
      <w:r>
        <w:t>I</w:t>
      </w:r>
      <w:r w:rsidRPr="00CC2900">
        <w:rPr>
          <w:vertAlign w:val="subscript"/>
        </w:rPr>
        <w:t>MPP</w:t>
      </w:r>
      <w:r>
        <w:rPr>
          <w:vertAlign w:val="subscript"/>
        </w:rPr>
        <w:tab/>
      </w:r>
      <w:r>
        <w:t>Current at Maximum Power Point</w:t>
      </w:r>
    </w:p>
    <w:p w14:paraId="456F2F0B" w14:textId="4E2C6B1E" w:rsidR="009937B3" w:rsidRDefault="009937B3" w:rsidP="00E069B6">
      <w:pPr>
        <w:pStyle w:val="Acronym"/>
      </w:pPr>
      <w:proofErr w:type="gramStart"/>
      <w:r>
        <w:t>kWh/m</w:t>
      </w:r>
      <w:r w:rsidRPr="009937B3">
        <w:rPr>
          <w:vertAlign w:val="superscript"/>
        </w:rPr>
        <w:t>2</w:t>
      </w:r>
      <w:proofErr w:type="gramEnd"/>
      <w:r>
        <w:tab/>
      </w:r>
      <w:r w:rsidR="00DD4CCB" w:rsidRPr="00DD4CCB">
        <w:t>kilowatt hours per square metr</w:t>
      </w:r>
      <w:r w:rsidR="00DD4CCB">
        <w:t>e</w:t>
      </w:r>
    </w:p>
    <w:p w14:paraId="11697EC8" w14:textId="0659BD61" w:rsidR="00966183" w:rsidRDefault="00C224C6" w:rsidP="00E069B6">
      <w:pPr>
        <w:pStyle w:val="Acronym"/>
      </w:pPr>
      <w:proofErr w:type="spellStart"/>
      <w:r>
        <w:t>NiC</w:t>
      </w:r>
      <w:r w:rsidR="00966183">
        <w:t>d</w:t>
      </w:r>
      <w:proofErr w:type="spellEnd"/>
      <w:r w:rsidR="00966183">
        <w:tab/>
      </w:r>
      <w:r w:rsidRPr="007E06DB">
        <w:t>Nickel Cadmium (battery)</w:t>
      </w:r>
    </w:p>
    <w:p w14:paraId="3658A8C3" w14:textId="485F0899" w:rsidR="00966183" w:rsidRDefault="00966183" w:rsidP="00E069B6">
      <w:pPr>
        <w:pStyle w:val="Acronym"/>
      </w:pPr>
      <w:r>
        <w:t>RTE</w:t>
      </w:r>
      <w:r>
        <w:tab/>
      </w:r>
      <w:r w:rsidR="00DD4CCB" w:rsidRPr="007E06DB">
        <w:t>Radar Target Enhancer</w:t>
      </w:r>
    </w:p>
    <w:p w14:paraId="49E652B2" w14:textId="3B3BDCD6" w:rsidR="00966183" w:rsidRDefault="00123238" w:rsidP="00E069B6">
      <w:pPr>
        <w:pStyle w:val="Acronym"/>
      </w:pPr>
      <w:r w:rsidRPr="00123238">
        <w:t>V</w:t>
      </w:r>
      <w:r w:rsidR="00966183" w:rsidRPr="00123238">
        <w:rPr>
          <w:vertAlign w:val="subscript"/>
        </w:rPr>
        <w:t>MPP</w:t>
      </w:r>
      <w:r>
        <w:rPr>
          <w:vertAlign w:val="subscript"/>
        </w:rPr>
        <w:t xml:space="preserve">, </w:t>
      </w:r>
      <w:r w:rsidRPr="00123238">
        <w:t>U</w:t>
      </w:r>
      <w:r>
        <w:rPr>
          <w:vertAlign w:val="subscript"/>
        </w:rPr>
        <w:t>MPP</w:t>
      </w:r>
      <w:r w:rsidR="00966183" w:rsidRPr="00123238">
        <w:tab/>
      </w:r>
      <w:r w:rsidR="00411E51" w:rsidRPr="00123238">
        <w:t>Volt</w:t>
      </w:r>
      <w:r w:rsidR="006B769D" w:rsidRPr="00123238">
        <w:t>age at M</w:t>
      </w:r>
      <w:r w:rsidR="00411E51" w:rsidRPr="00123238">
        <w:t xml:space="preserve">aximum </w:t>
      </w:r>
      <w:r w:rsidR="006B769D" w:rsidRPr="00123238">
        <w:t>P</w:t>
      </w:r>
      <w:r w:rsidR="00411E51" w:rsidRPr="00123238">
        <w:t xml:space="preserve">ower </w:t>
      </w:r>
      <w:r w:rsidR="006B769D" w:rsidRPr="00123238">
        <w:t>P</w:t>
      </w:r>
      <w:r w:rsidR="00411E51" w:rsidRPr="00123238">
        <w:t>oint</w:t>
      </w:r>
      <w:r w:rsidR="006B769D" w:rsidRPr="00123238">
        <w:t>,</w:t>
      </w:r>
      <w:r w:rsidR="00411E51" w:rsidRPr="00123238">
        <w:t xml:space="preserve"> </w:t>
      </w:r>
      <w:r w:rsidR="00DD4CCB" w:rsidRPr="00123238">
        <w:t>Annex A</w:t>
      </w:r>
    </w:p>
    <w:p w14:paraId="5DCEA1D1" w14:textId="73464961" w:rsidR="00E56BEF" w:rsidRDefault="00E56BEF" w:rsidP="00E069B6">
      <w:pPr>
        <w:pStyle w:val="Acronym"/>
      </w:pPr>
      <w:r>
        <w:t>W</w:t>
      </w:r>
      <w:r>
        <w:tab/>
        <w:t>Watt</w:t>
      </w:r>
    </w:p>
    <w:p w14:paraId="627E5AE3" w14:textId="1A53EB55" w:rsidR="00637188" w:rsidRPr="00DD4CCB" w:rsidRDefault="00637188" w:rsidP="00E069B6">
      <w:pPr>
        <w:pStyle w:val="Acronym"/>
      </w:pPr>
      <w:r>
        <w:t>W/m</w:t>
      </w:r>
      <w:r w:rsidRPr="009937B3">
        <w:rPr>
          <w:vertAlign w:val="superscript"/>
        </w:rPr>
        <w:t>2</w:t>
      </w:r>
      <w:r>
        <w:rPr>
          <w:vertAlign w:val="superscript"/>
        </w:rPr>
        <w:tab/>
      </w:r>
      <w:r w:rsidR="00DD4CCB">
        <w:t>W</w:t>
      </w:r>
      <w:r w:rsidR="00DD4CCB" w:rsidRPr="00DD4CCB">
        <w:t>atts per square metre</w:t>
      </w:r>
    </w:p>
    <w:p w14:paraId="42EEEB3A" w14:textId="40D54FF2" w:rsidR="00966183" w:rsidRDefault="00966183" w:rsidP="00E069B6">
      <w:pPr>
        <w:pStyle w:val="Acronym"/>
      </w:pPr>
      <w:proofErr w:type="spellStart"/>
      <w:r>
        <w:t>W</w:t>
      </w:r>
      <w:r w:rsidRPr="00966183">
        <w:rPr>
          <w:vertAlign w:val="subscript"/>
        </w:rPr>
        <w:t>peak</w:t>
      </w:r>
      <w:proofErr w:type="spellEnd"/>
      <w:r>
        <w:tab/>
      </w:r>
      <w:r w:rsidR="00DD4CCB">
        <w:t>Watts peak</w:t>
      </w:r>
    </w:p>
    <w:p w14:paraId="1A034FAF" w14:textId="77777777" w:rsidR="008972C3" w:rsidRDefault="008972C3" w:rsidP="00F707B3">
      <w:pPr>
        <w:pStyle w:val="BodyText"/>
      </w:pPr>
    </w:p>
    <w:p w14:paraId="0C149E41" w14:textId="77777777" w:rsidR="00BF1358" w:rsidRDefault="00BF1358" w:rsidP="00DE2814">
      <w:pPr>
        <w:pStyle w:val="Annex"/>
        <w:sectPr w:rsidR="00BF1358" w:rsidSect="00C716E5">
          <w:headerReference w:type="even" r:id="rId30"/>
          <w:headerReference w:type="default" r:id="rId31"/>
          <w:headerReference w:type="first" r:id="rId32"/>
          <w:pgSz w:w="11906" w:h="16838" w:code="9"/>
          <w:pgMar w:top="567" w:right="794" w:bottom="567" w:left="907" w:header="850" w:footer="850" w:gutter="0"/>
          <w:cols w:space="708"/>
          <w:docGrid w:linePitch="360"/>
        </w:sectPr>
      </w:pPr>
      <w:bookmarkStart w:id="264" w:name="_Toc434514869"/>
    </w:p>
    <w:p w14:paraId="46E29275" w14:textId="127FDE2B" w:rsidR="00436985" w:rsidRPr="00EE557B" w:rsidRDefault="00405E79" w:rsidP="00436985">
      <w:pPr>
        <w:pStyle w:val="Annex"/>
        <w:keepNext/>
        <w:spacing w:after="120"/>
        <w:rPr>
          <w:noProof/>
          <w:lang w:eastAsia="de-DE"/>
        </w:rPr>
      </w:pPr>
      <w:bookmarkStart w:id="265" w:name="_Ref459021126"/>
      <w:bookmarkStart w:id="266" w:name="_Toc478595308"/>
      <w:bookmarkEnd w:id="264"/>
      <w:r w:rsidRPr="00192C36">
        <w:rPr>
          <w:caps w:val="0"/>
          <w:lang w:val="en-CA"/>
        </w:rPr>
        <w:lastRenderedPageBreak/>
        <w:t xml:space="preserve">SAMPLE PAGE FROM </w:t>
      </w:r>
      <w:r w:rsidR="00953247" w:rsidRPr="00192C36">
        <w:rPr>
          <w:caps w:val="0"/>
          <w:lang w:val="en-CA"/>
        </w:rPr>
        <w:t xml:space="preserve">THE </w:t>
      </w:r>
      <w:r w:rsidRPr="00192C36">
        <w:rPr>
          <w:caps w:val="0"/>
          <w:lang w:val="en-CA"/>
        </w:rPr>
        <w:t>SOLAR SIZING PROGRAM</w:t>
      </w:r>
      <w:bookmarkEnd w:id="265"/>
      <w:bookmarkEnd w:id="266"/>
    </w:p>
    <w:p w14:paraId="41D94AB4" w14:textId="61E5DC77" w:rsidR="00192C36" w:rsidRPr="00192C36" w:rsidRDefault="00192C36" w:rsidP="00192C36">
      <w:pPr>
        <w:pStyle w:val="BodyText"/>
        <w:rPr>
          <w:lang w:val="de-DE" w:eastAsia="de-DE"/>
        </w:rPr>
      </w:pPr>
      <w:r>
        <w:rPr>
          <w:noProof/>
          <w:lang w:val="en-IE" w:eastAsia="en-IE"/>
        </w:rPr>
        <w:drawing>
          <wp:inline distT="0" distB="0" distL="0" distR="0" wp14:anchorId="4A47A9AE" wp14:editId="3BF23359">
            <wp:extent cx="9635112" cy="4376057"/>
            <wp:effectExtent l="0" t="0" r="4445"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9655938" cy="4385516"/>
                    </a:xfrm>
                    <a:prstGeom prst="rect">
                      <a:avLst/>
                    </a:prstGeom>
                  </pic:spPr>
                </pic:pic>
              </a:graphicData>
            </a:graphic>
          </wp:inline>
        </w:drawing>
      </w:r>
    </w:p>
    <w:p w14:paraId="752D93C6" w14:textId="75B334EF" w:rsidR="0042565E" w:rsidRDefault="00436985" w:rsidP="00436985">
      <w:pPr>
        <w:pStyle w:val="Caption"/>
        <w:jc w:val="center"/>
      </w:pPr>
      <w:r>
        <w:t xml:space="preserve">Figure </w:t>
      </w:r>
      <w:r>
        <w:fldChar w:fldCharType="begin"/>
      </w:r>
      <w:r>
        <w:instrText xml:space="preserve"> SEQ Figure \* ARABIC </w:instrText>
      </w:r>
      <w:r>
        <w:fldChar w:fldCharType="separate"/>
      </w:r>
      <w:r>
        <w:rPr>
          <w:noProof/>
        </w:rPr>
        <w:t>6</w:t>
      </w:r>
      <w:r>
        <w:fldChar w:fldCharType="end"/>
      </w:r>
      <w:r>
        <w:t xml:space="preserve"> Screenshot of the Excel workbook</w:t>
      </w:r>
    </w:p>
    <w:p w14:paraId="27C8E2C9" w14:textId="77777777" w:rsidR="00773A27" w:rsidRDefault="00773A27" w:rsidP="00773A27">
      <w:pPr>
        <w:pStyle w:val="BodyText"/>
      </w:pPr>
    </w:p>
    <w:sectPr w:rsidR="00773A27" w:rsidSect="00F3433C">
      <w:headerReference w:type="even" r:id="rId34"/>
      <w:headerReference w:type="default" r:id="rId35"/>
      <w:footerReference w:type="default" r:id="rId36"/>
      <w:headerReference w:type="first" r:id="rId37"/>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B8826" w14:textId="77777777" w:rsidR="000541DB" w:rsidRDefault="000541DB" w:rsidP="003274DB">
      <w:r>
        <w:separator/>
      </w:r>
    </w:p>
    <w:p w14:paraId="0032EF9A" w14:textId="77777777" w:rsidR="000541DB" w:rsidRDefault="000541DB"/>
  </w:endnote>
  <w:endnote w:type="continuationSeparator" w:id="0">
    <w:p w14:paraId="59F75454" w14:textId="77777777" w:rsidR="000541DB" w:rsidRDefault="000541DB" w:rsidP="003274DB">
      <w:r>
        <w:continuationSeparator/>
      </w:r>
    </w:p>
    <w:p w14:paraId="006B0944" w14:textId="77777777" w:rsidR="000541DB" w:rsidRDefault="000541DB"/>
  </w:endnote>
  <w:endnote w:type="continuationNotice" w:id="1">
    <w:p w14:paraId="65D7FED1" w14:textId="77777777" w:rsidR="000541DB" w:rsidRDefault="000541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5C5D" w14:textId="77777777" w:rsidR="00C14C37" w:rsidRDefault="00C14C3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A61628" w14:textId="77777777" w:rsidR="00C14C37" w:rsidRDefault="00C14C3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FACC31D" w14:textId="77777777" w:rsidR="00C14C37" w:rsidRDefault="00C14C3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1C60D6B" w14:textId="77777777" w:rsidR="00C14C37" w:rsidRDefault="00C14C3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FDB291" w14:textId="77777777" w:rsidR="00C14C37" w:rsidRDefault="00C14C37"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7556C" w14:textId="77777777" w:rsidR="00C14C37" w:rsidRDefault="00C14C37" w:rsidP="008747E0">
    <w:pPr>
      <w:pStyle w:val="Footer"/>
    </w:pPr>
    <w:r>
      <w:rPr>
        <w:noProof/>
        <w:lang w:val="en-IE" w:eastAsia="en-IE"/>
      </w:rPr>
      <mc:AlternateContent>
        <mc:Choice Requires="wps">
          <w:drawing>
            <wp:anchor distT="0" distB="0" distL="114300" distR="114300" simplePos="0" relativeHeight="251647488" behindDoc="0" locked="0" layoutInCell="1" allowOverlap="1" wp14:anchorId="3E8FBC43" wp14:editId="13E97A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C22FCC" id="Connecteur droit 11"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2B50426" w14:textId="77777777" w:rsidR="00C14C37" w:rsidRPr="00ED2A8D" w:rsidRDefault="00C14C37" w:rsidP="008747E0">
    <w:pPr>
      <w:pStyle w:val="Footer"/>
    </w:pPr>
    <w:r w:rsidRPr="00442889">
      <w:rPr>
        <w:noProof/>
        <w:lang w:val="en-IE" w:eastAsia="en-IE"/>
      </w:rPr>
      <w:drawing>
        <wp:anchor distT="0" distB="0" distL="114300" distR="114300" simplePos="0" relativeHeight="251645440" behindDoc="1" locked="0" layoutInCell="1" allowOverlap="1" wp14:anchorId="586A6BD0" wp14:editId="7F14E5C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56CFF91" w14:textId="77777777" w:rsidR="00C14C37" w:rsidRPr="00ED2A8D" w:rsidRDefault="00C14C37" w:rsidP="008747E0">
    <w:pPr>
      <w:pStyle w:val="Footer"/>
    </w:pPr>
  </w:p>
  <w:p w14:paraId="51954EBE" w14:textId="77777777" w:rsidR="00C14C37" w:rsidRPr="00ED2A8D" w:rsidRDefault="00C14C37" w:rsidP="008747E0">
    <w:pPr>
      <w:pStyle w:val="Footer"/>
    </w:pPr>
  </w:p>
  <w:p w14:paraId="67FAAC88" w14:textId="77777777" w:rsidR="00C14C37" w:rsidRPr="00ED2A8D" w:rsidRDefault="00C14C37"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4749" w14:textId="77777777" w:rsidR="00C14C37" w:rsidRDefault="00C14C37" w:rsidP="00525922">
    <w:pPr>
      <w:pStyle w:val="Footerlandscape"/>
    </w:pPr>
    <w:r>
      <w:rPr>
        <w:noProof/>
        <w:lang w:val="en-IE" w:eastAsia="en-IE"/>
      </w:rPr>
      <mc:AlternateContent>
        <mc:Choice Requires="wps">
          <w:drawing>
            <wp:anchor distT="0" distB="0" distL="114300" distR="114300" simplePos="0" relativeHeight="251652608" behindDoc="0" locked="0" layoutInCell="1" allowOverlap="1" wp14:anchorId="36655D85" wp14:editId="4CF7FDE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8065C7"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068A40B" w14:textId="77777777" w:rsidR="00C14C37" w:rsidRPr="00C907DF" w:rsidRDefault="00C14C3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96A22BE" w14:textId="77777777" w:rsidR="00C14C37" w:rsidRPr="00525922" w:rsidRDefault="00C14C3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8D09B" w14:textId="77777777" w:rsidR="00C14C37" w:rsidRPr="00C716E5" w:rsidRDefault="00C14C37" w:rsidP="00C716E5">
    <w:pPr>
      <w:pStyle w:val="Footer"/>
      <w:rPr>
        <w:sz w:val="15"/>
        <w:szCs w:val="15"/>
      </w:rPr>
    </w:pPr>
  </w:p>
  <w:p w14:paraId="3F07C438" w14:textId="77777777" w:rsidR="00C14C37" w:rsidRDefault="00C14C37" w:rsidP="00C716E5">
    <w:pPr>
      <w:pStyle w:val="Footerportrait"/>
    </w:pPr>
  </w:p>
  <w:p w14:paraId="27FF6020" w14:textId="77777777" w:rsidR="00C14C37" w:rsidRPr="00C907DF" w:rsidRDefault="00A92265" w:rsidP="00C716E5">
    <w:pPr>
      <w:pStyle w:val="Footerportrait"/>
      <w:rPr>
        <w:rStyle w:val="PageNumber"/>
        <w:szCs w:val="15"/>
      </w:rPr>
    </w:pPr>
    <w:fldSimple w:instr=" STYLEREF &quot;Document type&quot; \* MERGEFORMAT ">
      <w:r w:rsidR="00077CE3">
        <w:t>IALA Guideline</w:t>
      </w:r>
    </w:fldSimple>
    <w:r w:rsidR="00C14C37" w:rsidRPr="00C907DF">
      <w:t xml:space="preserve"> </w:t>
    </w:r>
    <w:fldSimple w:instr=" STYLEREF &quot;Document number&quot; \* MERGEFORMAT ">
      <w:r w:rsidR="00077CE3">
        <w:t>1039</w:t>
      </w:r>
    </w:fldSimple>
    <w:r w:rsidR="00C14C37" w:rsidRPr="00C907DF">
      <w:t xml:space="preserve"> –</w:t>
    </w:r>
    <w:r w:rsidR="00C14C37">
      <w:t xml:space="preserve"> </w:t>
    </w:r>
    <w:fldSimple w:instr=" STYLEREF &quot;Document name&quot; \* MERGEFORMAT ">
      <w:r w:rsidR="00077CE3">
        <w:t>(Solar Sizing Tool)</w:t>
      </w:r>
    </w:fldSimple>
  </w:p>
  <w:p w14:paraId="0B1785EB" w14:textId="77777777" w:rsidR="00C14C37" w:rsidRPr="00C907DF" w:rsidRDefault="00A92265" w:rsidP="00C716E5">
    <w:pPr>
      <w:pStyle w:val="Footerportrait"/>
    </w:pPr>
    <w:fldSimple w:instr=" STYLEREF &quot;Edition number&quot; \* MERGEFORMAT ">
      <w:r w:rsidR="00077CE3">
        <w:t>Edition 2.0</w:t>
      </w:r>
    </w:fldSimple>
    <w:r w:rsidR="00C14C37">
      <w:t xml:space="preserve">  </w:t>
    </w:r>
    <w:fldSimple w:instr=" STYLEREF &quot;Document date&quot; \* MERGEFORMAT ">
      <w:r w:rsidR="00077CE3">
        <w:t>December 2004June 2017</w:t>
      </w:r>
    </w:fldSimple>
    <w:r w:rsidR="00C14C37" w:rsidRPr="00C907DF">
      <w:tab/>
    </w:r>
    <w:r w:rsidR="00C14C37">
      <w:t xml:space="preserve">P </w:t>
    </w:r>
    <w:r w:rsidR="00C14C37" w:rsidRPr="00C907DF">
      <w:rPr>
        <w:rStyle w:val="PageNumber"/>
        <w:szCs w:val="15"/>
      </w:rPr>
      <w:fldChar w:fldCharType="begin"/>
    </w:r>
    <w:r w:rsidR="00C14C37" w:rsidRPr="00C907DF">
      <w:rPr>
        <w:rStyle w:val="PageNumber"/>
        <w:szCs w:val="15"/>
      </w:rPr>
      <w:instrText xml:space="preserve">PAGE  </w:instrText>
    </w:r>
    <w:r w:rsidR="00C14C37" w:rsidRPr="00C907DF">
      <w:rPr>
        <w:rStyle w:val="PageNumber"/>
        <w:szCs w:val="15"/>
      </w:rPr>
      <w:fldChar w:fldCharType="separate"/>
    </w:r>
    <w:r w:rsidR="00077CE3">
      <w:rPr>
        <w:rStyle w:val="PageNumber"/>
        <w:szCs w:val="15"/>
      </w:rPr>
      <w:t>15</w:t>
    </w:r>
    <w:r w:rsidR="00C14C37"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DE549" w14:textId="77777777" w:rsidR="00C14C37" w:rsidRDefault="00C14C37" w:rsidP="00C716E5">
    <w:pPr>
      <w:pStyle w:val="Footer"/>
    </w:pPr>
  </w:p>
  <w:p w14:paraId="16C2009B" w14:textId="77777777" w:rsidR="00C14C37" w:rsidRDefault="00C14C37" w:rsidP="00C716E5">
    <w:pPr>
      <w:pStyle w:val="Footerportrait"/>
    </w:pPr>
  </w:p>
  <w:p w14:paraId="2B9E010B" w14:textId="77777777" w:rsidR="00C14C37" w:rsidRPr="00C907DF" w:rsidRDefault="00A92265" w:rsidP="00C716E5">
    <w:pPr>
      <w:pStyle w:val="Footerportrait"/>
      <w:rPr>
        <w:rStyle w:val="PageNumber"/>
        <w:szCs w:val="15"/>
      </w:rPr>
    </w:pPr>
    <w:fldSimple w:instr=" STYLEREF &quot;Document type&quot; \* MERGEFORMAT ">
      <w:r w:rsidR="00077CE3">
        <w:t>IALA Guideline</w:t>
      </w:r>
    </w:fldSimple>
    <w:r w:rsidR="00C14C37" w:rsidRPr="00C907DF">
      <w:t xml:space="preserve"> </w:t>
    </w:r>
    <w:fldSimple w:instr=" STYLEREF &quot;Document number&quot; \* MERGEFORMAT ">
      <w:r w:rsidR="00077CE3">
        <w:t>1039</w:t>
      </w:r>
    </w:fldSimple>
    <w:r w:rsidR="00C14C37" w:rsidRPr="00C907DF">
      <w:t xml:space="preserve"> –</w:t>
    </w:r>
    <w:r w:rsidR="00C14C37">
      <w:t xml:space="preserve"> </w:t>
    </w:r>
    <w:fldSimple w:instr=" STYLEREF &quot;Document name&quot; \* MERGEFORMAT ">
      <w:r w:rsidR="00077CE3">
        <w:t>(Solar Sizing Tool)</w:t>
      </w:r>
    </w:fldSimple>
  </w:p>
  <w:p w14:paraId="679AC874" w14:textId="77777777" w:rsidR="00C14C37" w:rsidRPr="00525922" w:rsidRDefault="00A92265" w:rsidP="00C716E5">
    <w:pPr>
      <w:pStyle w:val="Footerportrait"/>
    </w:pPr>
    <w:fldSimple w:instr=" STYLEREF &quot;Edition number&quot; \* MERGEFORMAT ">
      <w:r w:rsidR="00077CE3">
        <w:t>Edition 2.0</w:t>
      </w:r>
    </w:fldSimple>
    <w:r w:rsidR="00C14C37" w:rsidRPr="00C907DF">
      <w:tab/>
    </w:r>
    <w:r w:rsidR="00C14C37">
      <w:t xml:space="preserve">P </w:t>
    </w:r>
    <w:r w:rsidR="00C14C37" w:rsidRPr="00C907DF">
      <w:rPr>
        <w:rStyle w:val="PageNumber"/>
        <w:szCs w:val="15"/>
      </w:rPr>
      <w:fldChar w:fldCharType="begin"/>
    </w:r>
    <w:r w:rsidR="00C14C37" w:rsidRPr="00C907DF">
      <w:rPr>
        <w:rStyle w:val="PageNumber"/>
        <w:szCs w:val="15"/>
      </w:rPr>
      <w:instrText xml:space="preserve">PAGE  </w:instrText>
    </w:r>
    <w:r w:rsidR="00C14C37" w:rsidRPr="00C907DF">
      <w:rPr>
        <w:rStyle w:val="PageNumber"/>
        <w:szCs w:val="15"/>
      </w:rPr>
      <w:fldChar w:fldCharType="separate"/>
    </w:r>
    <w:r w:rsidR="00077CE3">
      <w:rPr>
        <w:rStyle w:val="PageNumber"/>
        <w:szCs w:val="15"/>
      </w:rPr>
      <w:t>4</w:t>
    </w:r>
    <w:r w:rsidR="00C14C37"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4A2C9" w14:textId="77777777" w:rsidR="00C14C37" w:rsidRDefault="00C14C37" w:rsidP="00C716E5">
    <w:pPr>
      <w:pStyle w:val="Footer"/>
    </w:pPr>
  </w:p>
  <w:p w14:paraId="5D05B9FB" w14:textId="77777777" w:rsidR="00C14C37" w:rsidRDefault="00C14C37" w:rsidP="00C716E5">
    <w:pPr>
      <w:pStyle w:val="Footerportrait"/>
    </w:pPr>
  </w:p>
  <w:p w14:paraId="3FBCBE88" w14:textId="77777777" w:rsidR="00C14C37" w:rsidRPr="00C907DF" w:rsidRDefault="00A92265" w:rsidP="00184C2E">
    <w:pPr>
      <w:pStyle w:val="Footerportrait"/>
      <w:tabs>
        <w:tab w:val="clear" w:pos="10206"/>
        <w:tab w:val="right" w:pos="15137"/>
      </w:tabs>
    </w:pPr>
    <w:fldSimple w:instr=" STYLEREF &quot;Document type&quot; \* MERGEFORMAT ">
      <w:r w:rsidR="00077CE3">
        <w:t>IALA Guideline</w:t>
      </w:r>
    </w:fldSimple>
    <w:r w:rsidR="00C14C37" w:rsidRPr="00C907DF">
      <w:t xml:space="preserve"> </w:t>
    </w:r>
    <w:fldSimple w:instr=" STYLEREF &quot;Document number&quot; \* MERGEFORMAT ">
      <w:r w:rsidR="00077CE3">
        <w:t>1039</w:t>
      </w:r>
    </w:fldSimple>
    <w:r w:rsidR="00C14C37" w:rsidRPr="00C907DF">
      <w:t xml:space="preserve"> –</w:t>
    </w:r>
    <w:r w:rsidR="00C14C37">
      <w:t xml:space="preserve"> </w:t>
    </w:r>
    <w:fldSimple w:instr=" STYLEREF &quot;Document name&quot; \* MERGEFORMAT ">
      <w:r w:rsidR="00077CE3">
        <w:t>(Solar Sizing Tool)</w:t>
      </w:r>
    </w:fldSimple>
    <w:r w:rsidR="00C14C37">
      <w:tab/>
    </w:r>
  </w:p>
  <w:p w14:paraId="46E633E8" w14:textId="77777777" w:rsidR="00C14C37" w:rsidRPr="00C907DF" w:rsidRDefault="00A92265" w:rsidP="00184C2E">
    <w:pPr>
      <w:pStyle w:val="Footerportrait"/>
      <w:tabs>
        <w:tab w:val="clear" w:pos="10206"/>
        <w:tab w:val="right" w:pos="15137"/>
      </w:tabs>
    </w:pPr>
    <w:fldSimple w:instr=" STYLEREF &quot;Edition number&quot; \* MERGEFORMAT ">
      <w:r w:rsidR="00077CE3">
        <w:t>Edition 2.0</w:t>
      </w:r>
    </w:fldSimple>
    <w:r w:rsidR="00C14C37">
      <w:t xml:space="preserve">  </w:t>
    </w:r>
    <w:fldSimple w:instr=" STYLEREF &quot;Document date&quot; \* MERGEFORMAT ">
      <w:r w:rsidR="00077CE3">
        <w:t>December 2004June 2017</w:t>
      </w:r>
    </w:fldSimple>
    <w:r w:rsidR="00C14C37">
      <w:tab/>
    </w:r>
    <w:r w:rsidR="00C14C37">
      <w:rPr>
        <w:rStyle w:val="PageNumber"/>
        <w:szCs w:val="15"/>
      </w:rPr>
      <w:t xml:space="preserve">P </w:t>
    </w:r>
    <w:r w:rsidR="00C14C37" w:rsidRPr="00C907DF">
      <w:rPr>
        <w:rStyle w:val="PageNumber"/>
        <w:szCs w:val="15"/>
      </w:rPr>
      <w:fldChar w:fldCharType="begin"/>
    </w:r>
    <w:r w:rsidR="00C14C37" w:rsidRPr="00C907DF">
      <w:rPr>
        <w:rStyle w:val="PageNumber"/>
        <w:szCs w:val="15"/>
      </w:rPr>
      <w:instrText xml:space="preserve">PAGE  </w:instrText>
    </w:r>
    <w:r w:rsidR="00C14C37" w:rsidRPr="00C907DF">
      <w:rPr>
        <w:rStyle w:val="PageNumber"/>
        <w:szCs w:val="15"/>
      </w:rPr>
      <w:fldChar w:fldCharType="separate"/>
    </w:r>
    <w:r w:rsidR="00077CE3">
      <w:rPr>
        <w:rStyle w:val="PageNumber"/>
        <w:szCs w:val="15"/>
      </w:rPr>
      <w:t>16</w:t>
    </w:r>
    <w:r w:rsidR="00C14C37"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41F37" w14:textId="77777777" w:rsidR="000541DB" w:rsidRDefault="000541DB" w:rsidP="003274DB">
      <w:r>
        <w:separator/>
      </w:r>
    </w:p>
    <w:p w14:paraId="3B4E3881" w14:textId="77777777" w:rsidR="000541DB" w:rsidRDefault="000541DB"/>
  </w:footnote>
  <w:footnote w:type="continuationSeparator" w:id="0">
    <w:p w14:paraId="521B73D5" w14:textId="77777777" w:rsidR="000541DB" w:rsidRDefault="000541DB" w:rsidP="003274DB">
      <w:r>
        <w:continuationSeparator/>
      </w:r>
    </w:p>
    <w:p w14:paraId="023794D7" w14:textId="77777777" w:rsidR="000541DB" w:rsidRDefault="000541DB"/>
  </w:footnote>
  <w:footnote w:type="continuationNotice" w:id="1">
    <w:p w14:paraId="55608E45" w14:textId="77777777" w:rsidR="000541DB" w:rsidRDefault="000541DB">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F71B0" w14:textId="3A3E6FB8" w:rsidR="00C14C37" w:rsidRDefault="000541DB">
    <w:pPr>
      <w:pStyle w:val="Header"/>
    </w:pPr>
    <w:r>
      <w:rPr>
        <w:noProof/>
      </w:rPr>
      <w:pict w14:anchorId="4A36FA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5" o:spid="_x0000_s2050" type="#_x0000_t136" style="position:absolute;margin-left:0;margin-top:0;width:574.05pt;height:85.25pt;rotation:315;z-index:-251658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7989" w14:textId="7C2E9D6B" w:rsidR="00C14C37" w:rsidRDefault="000541DB">
    <w:pPr>
      <w:pStyle w:val="Header"/>
    </w:pPr>
    <w:r>
      <w:rPr>
        <w:noProof/>
      </w:rPr>
      <w:pict w14:anchorId="14E6F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4" o:spid="_x0000_s2059" type="#_x0000_t136" style="position:absolute;margin-left:0;margin-top:0;width:574.05pt;height:85.25pt;rotation:315;z-index:-2516495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F6CA3" w14:textId="24F75C25" w:rsidR="00C14C37" w:rsidRDefault="000541DB" w:rsidP="00C716E5">
    <w:pPr>
      <w:pStyle w:val="Header"/>
    </w:pPr>
    <w:r>
      <w:rPr>
        <w:noProof/>
      </w:rPr>
      <w:pict w14:anchorId="288582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5" o:spid="_x0000_s2060" type="#_x0000_t136" style="position:absolute;margin-left:0;margin-top:0;width:574.05pt;height:85.25pt;rotation:315;z-index:-2516485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48512" behindDoc="1" locked="0" layoutInCell="1" allowOverlap="1" wp14:anchorId="3732AF6D" wp14:editId="4D329148">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E83E" w14:textId="0E0296F2" w:rsidR="00C14C37" w:rsidRDefault="000541DB">
    <w:pPr>
      <w:pStyle w:val="Header"/>
    </w:pPr>
    <w:r>
      <w:rPr>
        <w:noProof/>
      </w:rPr>
      <w:pict w14:anchorId="6E2B4B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3" o:spid="_x0000_s2058" type="#_x0000_t136" style="position:absolute;margin-left:0;margin-top:0;width:574.05pt;height:85.25pt;rotation:315;z-index:-2516505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D169B" w14:textId="7E06265D" w:rsidR="00C14C37" w:rsidRDefault="000541DB">
    <w:pPr>
      <w:pStyle w:val="Header"/>
    </w:pPr>
    <w:r>
      <w:rPr>
        <w:noProof/>
      </w:rPr>
      <w:pict w14:anchorId="7BA4D8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7" o:spid="_x0000_s2062" type="#_x0000_t136" style="position:absolute;margin-left:0;margin-top:0;width:574.05pt;height:85.25pt;rotation:315;z-index:-25164646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4D9FB" w14:textId="2FC473B8" w:rsidR="00C14C37" w:rsidRPr="00667792" w:rsidRDefault="000541DB" w:rsidP="00667792">
    <w:pPr>
      <w:pStyle w:val="Header"/>
    </w:pPr>
    <w:r>
      <w:rPr>
        <w:noProof/>
      </w:rPr>
      <w:pict w14:anchorId="65094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8" o:spid="_x0000_s2063" type="#_x0000_t136" style="position:absolute;margin-left:0;margin-top:0;width:574.05pt;height:85.25pt;rotation:315;z-index:-2516454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51584" behindDoc="1" locked="0" layoutInCell="1" allowOverlap="1" wp14:anchorId="13A5F388" wp14:editId="27FC681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81673" w14:textId="77B748EA" w:rsidR="00C14C37" w:rsidRDefault="000541DB">
    <w:pPr>
      <w:pStyle w:val="Header"/>
    </w:pPr>
    <w:r>
      <w:rPr>
        <w:noProof/>
      </w:rPr>
      <w:pict w14:anchorId="24449F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6" o:spid="_x0000_s2061" type="#_x0000_t136" style="position:absolute;margin-left:0;margin-top:0;width:574.05pt;height:85.25pt;rotation:315;z-index:-2516474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09F3E" w14:textId="74E9C425" w:rsidR="00077CE3" w:rsidRDefault="00077CE3" w:rsidP="00EE636C">
    <w:pPr>
      <w:pStyle w:val="Header"/>
      <w:jc w:val="right"/>
    </w:pPr>
    <w:r>
      <w:t>ENG7-10.16</w:t>
    </w:r>
  </w:p>
  <w:p w14:paraId="35B12F96" w14:textId="6195595A" w:rsidR="00C14C37" w:rsidRPr="00ED2A8D" w:rsidRDefault="000541DB" w:rsidP="00EE636C">
    <w:pPr>
      <w:pStyle w:val="Header"/>
      <w:jc w:val="right"/>
    </w:pPr>
    <w:r>
      <w:rPr>
        <w:noProof/>
      </w:rPr>
      <w:pict w14:anchorId="25F7A4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6" o:spid="_x0000_s2051" type="#_x0000_t136" style="position:absolute;left:0;text-align:left;margin-left:0;margin-top:0;width:574.05pt;height:85.25pt;rotation:315;z-index:-2516577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077CE3">
      <w:t xml:space="preserve">Formerly </w:t>
    </w:r>
    <w:r w:rsidR="00C14C37">
      <w:t>ENG6-11.2.14</w:t>
    </w:r>
    <w:r w:rsidR="00C14C37" w:rsidRPr="00442889">
      <w:rPr>
        <w:noProof/>
        <w:lang w:val="en-IE" w:eastAsia="en-IE"/>
      </w:rPr>
      <w:drawing>
        <wp:anchor distT="0" distB="0" distL="114300" distR="114300" simplePos="0" relativeHeight="251680768" behindDoc="1" locked="0" layoutInCell="1" allowOverlap="1" wp14:anchorId="0B82F5BE" wp14:editId="299175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7B6CE0" w14:textId="77777777" w:rsidR="00C14C37" w:rsidRPr="00ED2A8D" w:rsidRDefault="00C14C37" w:rsidP="008747E0">
    <w:pPr>
      <w:pStyle w:val="Header"/>
    </w:pPr>
  </w:p>
  <w:p w14:paraId="3F0CAFFB" w14:textId="77777777" w:rsidR="00C14C37" w:rsidRDefault="00C14C37" w:rsidP="008747E0">
    <w:pPr>
      <w:pStyle w:val="Header"/>
    </w:pPr>
  </w:p>
  <w:p w14:paraId="64C80B85" w14:textId="77777777" w:rsidR="00C14C37" w:rsidRDefault="00C14C37" w:rsidP="008747E0">
    <w:pPr>
      <w:pStyle w:val="Header"/>
    </w:pPr>
  </w:p>
  <w:p w14:paraId="696ED743" w14:textId="77777777" w:rsidR="00C14C37" w:rsidRDefault="00C14C37" w:rsidP="008747E0">
    <w:pPr>
      <w:pStyle w:val="Header"/>
    </w:pPr>
  </w:p>
  <w:p w14:paraId="5C451F66" w14:textId="77777777" w:rsidR="00C14C37" w:rsidRDefault="00C14C37" w:rsidP="008747E0">
    <w:pPr>
      <w:pStyle w:val="Header"/>
    </w:pPr>
  </w:p>
  <w:p w14:paraId="62D261C5" w14:textId="77777777" w:rsidR="00C14C37" w:rsidRDefault="00C14C37" w:rsidP="008747E0">
    <w:pPr>
      <w:pStyle w:val="Header"/>
    </w:pPr>
    <w:r>
      <w:rPr>
        <w:noProof/>
        <w:lang w:val="en-IE" w:eastAsia="en-IE"/>
      </w:rPr>
      <w:drawing>
        <wp:anchor distT="0" distB="0" distL="114300" distR="114300" simplePos="0" relativeHeight="251656192" behindDoc="1" locked="0" layoutInCell="1" allowOverlap="1" wp14:anchorId="19281AFC" wp14:editId="4C592B9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BFDBAFA" w14:textId="77777777" w:rsidR="00C14C37" w:rsidRPr="00ED2A8D" w:rsidRDefault="00C14C37" w:rsidP="008747E0">
    <w:pPr>
      <w:pStyle w:val="Header"/>
    </w:pPr>
  </w:p>
  <w:p w14:paraId="0FFADEB1" w14:textId="77777777" w:rsidR="00C14C37" w:rsidRPr="00ED2A8D" w:rsidRDefault="00C14C37"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B9008" w14:textId="20CFB38F" w:rsidR="00C14C37" w:rsidRDefault="000541DB">
    <w:pPr>
      <w:pStyle w:val="Header"/>
    </w:pPr>
    <w:r>
      <w:rPr>
        <w:noProof/>
      </w:rPr>
      <w:pict w14:anchorId="1A5743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4" o:spid="_x0000_s2049" type="#_x0000_t136" style="position:absolute;margin-left:0;margin-top:0;width:574.05pt;height:85.25pt;rotation:315;z-index:-2516597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53632" behindDoc="1" locked="0" layoutInCell="1" allowOverlap="1" wp14:anchorId="5744F3FB" wp14:editId="5FBF67A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DC189DA" w14:textId="77777777" w:rsidR="00C14C37" w:rsidRDefault="00C14C37">
    <w:pPr>
      <w:pStyle w:val="Header"/>
    </w:pPr>
  </w:p>
  <w:p w14:paraId="64D24F47" w14:textId="77777777" w:rsidR="00C14C37" w:rsidRDefault="00C14C3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A6BEF" w14:textId="0BF27F63" w:rsidR="00C14C37" w:rsidRDefault="000541DB">
    <w:pPr>
      <w:pStyle w:val="Header"/>
    </w:pPr>
    <w:r>
      <w:rPr>
        <w:noProof/>
      </w:rPr>
      <w:pict w14:anchorId="72463F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8" o:spid="_x0000_s2053" type="#_x0000_t136" style="position:absolute;margin-left:0;margin-top:0;width:574.05pt;height:85.25pt;rotation:315;z-index:-2516556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F2DF5" w14:textId="63F1D56E" w:rsidR="00C14C37" w:rsidRPr="00ED2A8D" w:rsidRDefault="000541DB" w:rsidP="008747E0">
    <w:pPr>
      <w:pStyle w:val="Header"/>
    </w:pPr>
    <w:r>
      <w:rPr>
        <w:noProof/>
      </w:rPr>
      <w:pict w14:anchorId="41292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9" o:spid="_x0000_s2054" type="#_x0000_t136" style="position:absolute;margin-left:0;margin-top:0;width:574.05pt;height:85.25pt;rotation:315;z-index:-2516546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44416" behindDoc="1" locked="0" layoutInCell="1" allowOverlap="1" wp14:anchorId="42ADF469" wp14:editId="60D391E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02DADB" w14:textId="77777777" w:rsidR="00C14C37" w:rsidRPr="00ED2A8D" w:rsidRDefault="00C14C37" w:rsidP="008747E0">
    <w:pPr>
      <w:pStyle w:val="Header"/>
    </w:pPr>
  </w:p>
  <w:p w14:paraId="7F92EF01" w14:textId="77777777" w:rsidR="00C14C37" w:rsidRDefault="00C14C37" w:rsidP="008747E0">
    <w:pPr>
      <w:pStyle w:val="Header"/>
    </w:pPr>
  </w:p>
  <w:p w14:paraId="42E7E556" w14:textId="77777777" w:rsidR="00C14C37" w:rsidRDefault="00C14C37" w:rsidP="008747E0">
    <w:pPr>
      <w:pStyle w:val="Header"/>
    </w:pPr>
  </w:p>
  <w:p w14:paraId="5555E457" w14:textId="77777777" w:rsidR="00C14C37" w:rsidRDefault="00C14C37" w:rsidP="008747E0">
    <w:pPr>
      <w:pStyle w:val="Header"/>
    </w:pPr>
  </w:p>
  <w:p w14:paraId="5B25BE1D" w14:textId="77777777" w:rsidR="00C14C37" w:rsidRPr="00441393" w:rsidRDefault="00C14C37" w:rsidP="00441393">
    <w:pPr>
      <w:pStyle w:val="Contents"/>
    </w:pPr>
    <w:r>
      <w:t>DOCUMENT REVISION</w:t>
    </w:r>
  </w:p>
  <w:p w14:paraId="51FB3693" w14:textId="77777777" w:rsidR="00C14C37" w:rsidRPr="00ED2A8D" w:rsidRDefault="00C14C37" w:rsidP="008747E0">
    <w:pPr>
      <w:pStyle w:val="Header"/>
    </w:pPr>
  </w:p>
  <w:p w14:paraId="2D698FA7" w14:textId="77777777" w:rsidR="00C14C37" w:rsidRPr="00AC33A2" w:rsidRDefault="00C14C37"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48F21" w14:textId="48BBFD1A" w:rsidR="00C14C37" w:rsidRDefault="000541DB">
    <w:pPr>
      <w:pStyle w:val="Header"/>
    </w:pPr>
    <w:r>
      <w:rPr>
        <w:noProof/>
      </w:rPr>
      <w:pict w14:anchorId="3E2266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7" o:spid="_x0000_s2052" type="#_x0000_t136" style="position:absolute;margin-left:0;margin-top:0;width:574.05pt;height:85.25pt;rotation:315;z-index:-2516567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2962B" w14:textId="7698D3F2" w:rsidR="00C14C37" w:rsidRDefault="000541DB">
    <w:pPr>
      <w:pStyle w:val="Header"/>
    </w:pPr>
    <w:r>
      <w:rPr>
        <w:noProof/>
      </w:rPr>
      <w:pict w14:anchorId="46C7B5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1" o:spid="_x0000_s2056" type="#_x0000_t136" style="position:absolute;margin-left:0;margin-top:0;width:574.05pt;height:85.25pt;rotation:315;z-index:-2516526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4ADA6" w14:textId="2E538D2C" w:rsidR="00C14C37" w:rsidRPr="00ED2A8D" w:rsidRDefault="000541DB" w:rsidP="008747E0">
    <w:pPr>
      <w:pStyle w:val="Header"/>
    </w:pPr>
    <w:r>
      <w:rPr>
        <w:noProof/>
      </w:rPr>
      <w:pict w14:anchorId="5D840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2" o:spid="_x0000_s2057" type="#_x0000_t136" style="position:absolute;margin-left:0;margin-top:0;width:574.05pt;height:85.25pt;rotation:315;z-index:-2516515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49536" behindDoc="1" locked="0" layoutInCell="1" allowOverlap="1" wp14:anchorId="04999F2C" wp14:editId="2F9049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C6B025" w14:textId="77777777" w:rsidR="00C14C37" w:rsidRPr="00ED2A8D" w:rsidRDefault="00C14C37" w:rsidP="008747E0">
    <w:pPr>
      <w:pStyle w:val="Header"/>
    </w:pPr>
  </w:p>
  <w:p w14:paraId="5F603210" w14:textId="77777777" w:rsidR="00C14C37" w:rsidRDefault="00C14C37" w:rsidP="008747E0">
    <w:pPr>
      <w:pStyle w:val="Header"/>
    </w:pPr>
  </w:p>
  <w:p w14:paraId="086D799D" w14:textId="77777777" w:rsidR="00C14C37" w:rsidRDefault="00C14C37" w:rsidP="008747E0">
    <w:pPr>
      <w:pStyle w:val="Header"/>
    </w:pPr>
  </w:p>
  <w:p w14:paraId="6ADF41CB" w14:textId="77777777" w:rsidR="00C14C37" w:rsidRDefault="00C14C37" w:rsidP="008747E0">
    <w:pPr>
      <w:pStyle w:val="Header"/>
    </w:pPr>
  </w:p>
  <w:p w14:paraId="11EBE6B6" w14:textId="77777777" w:rsidR="00C14C37" w:rsidRPr="00441393" w:rsidRDefault="00C14C37" w:rsidP="00441393">
    <w:pPr>
      <w:pStyle w:val="Contents"/>
    </w:pPr>
    <w:r>
      <w:t>CONTENTS</w:t>
    </w:r>
  </w:p>
  <w:p w14:paraId="21FE7F34" w14:textId="77777777" w:rsidR="00C14C37" w:rsidRDefault="00C14C37" w:rsidP="0078486B">
    <w:pPr>
      <w:pStyle w:val="Header"/>
      <w:spacing w:line="140" w:lineRule="exact"/>
    </w:pPr>
  </w:p>
  <w:p w14:paraId="3B62B260" w14:textId="77777777" w:rsidR="00C14C37" w:rsidRPr="00AC33A2" w:rsidRDefault="00C14C37"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98ADC" w14:textId="384BC2FF" w:rsidR="00C14C37" w:rsidRPr="00ED2A8D" w:rsidRDefault="000541DB" w:rsidP="00C716E5">
    <w:pPr>
      <w:pStyle w:val="Header"/>
    </w:pPr>
    <w:r>
      <w:rPr>
        <w:noProof/>
      </w:rPr>
      <w:pict w14:anchorId="57DF9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0" o:spid="_x0000_s2055" type="#_x0000_t136" style="position:absolute;margin-left:0;margin-top:0;width:574.05pt;height:85.25pt;rotation:315;z-index:-2516536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C14C37">
      <w:rPr>
        <w:noProof/>
        <w:lang w:val="en-IE" w:eastAsia="en-IE"/>
      </w:rPr>
      <w:drawing>
        <wp:anchor distT="0" distB="0" distL="114300" distR="114300" simplePos="0" relativeHeight="251655680" behindDoc="1" locked="0" layoutInCell="1" allowOverlap="1" wp14:anchorId="78827CAC" wp14:editId="4D55B313">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250F076" w14:textId="77777777" w:rsidR="00C14C37" w:rsidRPr="00ED2A8D" w:rsidRDefault="00C14C37" w:rsidP="00C716E5">
    <w:pPr>
      <w:pStyle w:val="Header"/>
    </w:pPr>
  </w:p>
  <w:p w14:paraId="5625D733" w14:textId="77777777" w:rsidR="00C14C37" w:rsidRDefault="00C14C37" w:rsidP="00C716E5">
    <w:pPr>
      <w:pStyle w:val="Header"/>
    </w:pPr>
  </w:p>
  <w:p w14:paraId="04BDB4CB" w14:textId="77777777" w:rsidR="00C14C37" w:rsidRDefault="00C14C37" w:rsidP="00C716E5">
    <w:pPr>
      <w:pStyle w:val="Header"/>
    </w:pPr>
  </w:p>
  <w:p w14:paraId="7CCD8D7C" w14:textId="77777777" w:rsidR="00C14C37" w:rsidRDefault="00C14C37" w:rsidP="00C716E5">
    <w:pPr>
      <w:pStyle w:val="Header"/>
    </w:pPr>
  </w:p>
  <w:p w14:paraId="74B9C1A9" w14:textId="77777777" w:rsidR="00C14C37" w:rsidRPr="00441393" w:rsidRDefault="00C14C37" w:rsidP="00C716E5">
    <w:pPr>
      <w:pStyle w:val="Contents"/>
    </w:pPr>
    <w:r>
      <w:t>CONTENTS</w:t>
    </w:r>
  </w:p>
  <w:p w14:paraId="154754BA" w14:textId="77777777" w:rsidR="00C14C37" w:rsidRPr="00ED2A8D" w:rsidRDefault="00C14C37" w:rsidP="00C716E5">
    <w:pPr>
      <w:pStyle w:val="Header"/>
    </w:pPr>
  </w:p>
  <w:p w14:paraId="6C8A1F70" w14:textId="77777777" w:rsidR="00C14C37" w:rsidRPr="00AC33A2" w:rsidRDefault="00C14C37" w:rsidP="00C716E5">
    <w:pPr>
      <w:pStyle w:val="Header"/>
      <w:spacing w:line="140" w:lineRule="exact"/>
    </w:pPr>
  </w:p>
  <w:p w14:paraId="09E4EA8D" w14:textId="77777777" w:rsidR="00C14C37" w:rsidRDefault="00C14C37">
    <w:pPr>
      <w:pStyle w:val="Header"/>
    </w:pPr>
    <w:r>
      <w:rPr>
        <w:noProof/>
        <w:lang w:val="en-IE" w:eastAsia="en-IE"/>
      </w:rPr>
      <w:drawing>
        <wp:anchor distT="0" distB="0" distL="114300" distR="114300" simplePos="0" relativeHeight="251654656" behindDoc="1" locked="0" layoutInCell="1" allowOverlap="1" wp14:anchorId="2EC65C89" wp14:editId="6BC3AF8C">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7B968D5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F30B95"/>
    <w:multiLevelType w:val="hybridMultilevel"/>
    <w:tmpl w:val="EBF825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7C24AB"/>
    <w:multiLevelType w:val="multilevel"/>
    <w:tmpl w:val="AE94106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7AB4D84"/>
    <w:multiLevelType w:val="multilevel"/>
    <w:tmpl w:val="0A2EE17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7F70B50"/>
    <w:multiLevelType w:val="hybridMultilevel"/>
    <w:tmpl w:val="3AB6D7FC"/>
    <w:lvl w:ilvl="0" w:tplc="2C0A0009">
      <w:start w:val="1"/>
      <w:numFmt w:val="bullet"/>
      <w:lvlText w:val=""/>
      <w:lvlJc w:val="left"/>
      <w:pPr>
        <w:ind w:left="1800" w:hanging="360"/>
      </w:pPr>
      <w:rPr>
        <w:rFonts w:ascii="Wingdings" w:hAnsi="Wingdings"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87860FB"/>
    <w:multiLevelType w:val="hybridMultilevel"/>
    <w:tmpl w:val="91A6F36E"/>
    <w:lvl w:ilvl="0" w:tplc="2C0A0009">
      <w:start w:val="1"/>
      <w:numFmt w:val="bullet"/>
      <w:lvlText w:val=""/>
      <w:lvlJc w:val="left"/>
      <w:pPr>
        <w:ind w:left="1800" w:hanging="360"/>
      </w:pPr>
      <w:rPr>
        <w:rFonts w:ascii="Wingdings" w:hAnsi="Wingdings"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4"/>
  </w:num>
  <w:num w:numId="3">
    <w:abstractNumId w:val="16"/>
  </w:num>
  <w:num w:numId="4">
    <w:abstractNumId w:val="28"/>
  </w:num>
  <w:num w:numId="5">
    <w:abstractNumId w:val="25"/>
  </w:num>
  <w:num w:numId="6">
    <w:abstractNumId w:val="17"/>
  </w:num>
  <w:num w:numId="7">
    <w:abstractNumId w:val="23"/>
  </w:num>
  <w:num w:numId="8">
    <w:abstractNumId w:val="31"/>
  </w:num>
  <w:num w:numId="9">
    <w:abstractNumId w:val="15"/>
  </w:num>
  <w:num w:numId="10">
    <w:abstractNumId w:val="22"/>
  </w:num>
  <w:num w:numId="11">
    <w:abstractNumId w:val="26"/>
  </w:num>
  <w:num w:numId="12">
    <w:abstractNumId w:val="12"/>
  </w:num>
  <w:num w:numId="13">
    <w:abstractNumId w:val="32"/>
  </w:num>
  <w:num w:numId="14">
    <w:abstractNumId w:val="8"/>
  </w:num>
  <w:num w:numId="15">
    <w:abstractNumId w:val="38"/>
  </w:num>
  <w:num w:numId="16">
    <w:abstractNumId w:val="39"/>
  </w:num>
  <w:num w:numId="17">
    <w:abstractNumId w:val="21"/>
  </w:num>
  <w:num w:numId="18">
    <w:abstractNumId w:val="20"/>
  </w:num>
  <w:num w:numId="19">
    <w:abstractNumId w:val="40"/>
  </w:num>
  <w:num w:numId="20">
    <w:abstractNumId w:val="30"/>
  </w:num>
  <w:num w:numId="21">
    <w:abstractNumId w:val="11"/>
  </w:num>
  <w:num w:numId="22">
    <w:abstractNumId w:val="19"/>
  </w:num>
  <w:num w:numId="23">
    <w:abstractNumId w:val="36"/>
  </w:num>
  <w:num w:numId="24">
    <w:abstractNumId w:val="18"/>
  </w:num>
  <w:num w:numId="25">
    <w:abstractNumId w:val="42"/>
  </w:num>
  <w:num w:numId="26">
    <w:abstractNumId w:val="10"/>
  </w:num>
  <w:num w:numId="27">
    <w:abstractNumId w:val="27"/>
  </w:num>
  <w:num w:numId="28">
    <w:abstractNumId w:val="24"/>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29"/>
  </w:num>
  <w:num w:numId="43">
    <w:abstractNumId w:val="29"/>
  </w:num>
  <w:num w:numId="44">
    <w:abstractNumId w:val="29"/>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43"/>
  </w:num>
  <w:num w:numId="48">
    <w:abstractNumId w:val="29"/>
  </w:num>
  <w:num w:numId="49">
    <w:abstractNumId w:val="29"/>
  </w:num>
  <w:num w:numId="50">
    <w:abstractNumId w:val="29"/>
  </w:num>
  <w:num w:numId="51">
    <w:abstractNumId w:val="29"/>
  </w:num>
  <w:num w:numId="52">
    <w:abstractNumId w:val="29"/>
  </w:num>
  <w:num w:numId="53">
    <w:abstractNumId w:val="29"/>
  </w:num>
  <w:num w:numId="54">
    <w:abstractNumId w:val="29"/>
  </w:num>
  <w:num w:numId="55">
    <w:abstractNumId w:val="29"/>
  </w:num>
  <w:num w:numId="56">
    <w:abstractNumId w:val="14"/>
  </w:num>
  <w:num w:numId="57">
    <w:abstractNumId w:val="34"/>
  </w:num>
  <w:num w:numId="58">
    <w:abstractNumId w:val="9"/>
  </w:num>
  <w:num w:numId="59">
    <w:abstractNumId w:val="9"/>
  </w:num>
  <w:num w:numId="60">
    <w:abstractNumId w:val="9"/>
  </w:num>
  <w:num w:numId="61">
    <w:abstractNumId w:val="9"/>
  </w:num>
  <w:num w:numId="62">
    <w:abstractNumId w:val="9"/>
  </w:num>
  <w:num w:numId="63">
    <w:abstractNumId w:val="29"/>
  </w:num>
  <w:num w:numId="64">
    <w:abstractNumId w:val="29"/>
  </w:num>
  <w:num w:numId="65">
    <w:abstractNumId w:val="29"/>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BFE"/>
    <w:rsid w:val="00010651"/>
    <w:rsid w:val="0001616D"/>
    <w:rsid w:val="00016839"/>
    <w:rsid w:val="000174F9"/>
    <w:rsid w:val="000249C2"/>
    <w:rsid w:val="000258F6"/>
    <w:rsid w:val="000379A7"/>
    <w:rsid w:val="00040EB8"/>
    <w:rsid w:val="000439A4"/>
    <w:rsid w:val="00044293"/>
    <w:rsid w:val="000472F8"/>
    <w:rsid w:val="000541DB"/>
    <w:rsid w:val="0005449E"/>
    <w:rsid w:val="00057B6D"/>
    <w:rsid w:val="00061A7B"/>
    <w:rsid w:val="00072F1D"/>
    <w:rsid w:val="00077CE3"/>
    <w:rsid w:val="0008654C"/>
    <w:rsid w:val="000904ED"/>
    <w:rsid w:val="00091545"/>
    <w:rsid w:val="000A27A8"/>
    <w:rsid w:val="000B040B"/>
    <w:rsid w:val="000B2356"/>
    <w:rsid w:val="000C14C5"/>
    <w:rsid w:val="000C711B"/>
    <w:rsid w:val="000D2431"/>
    <w:rsid w:val="000E3954"/>
    <w:rsid w:val="000E3E52"/>
    <w:rsid w:val="000E71C2"/>
    <w:rsid w:val="000F0F9F"/>
    <w:rsid w:val="000F3F43"/>
    <w:rsid w:val="000F58ED"/>
    <w:rsid w:val="00110865"/>
    <w:rsid w:val="00113D5B"/>
    <w:rsid w:val="00113F8F"/>
    <w:rsid w:val="00122EBD"/>
    <w:rsid w:val="00123238"/>
    <w:rsid w:val="001349DB"/>
    <w:rsid w:val="00135AEB"/>
    <w:rsid w:val="00136E58"/>
    <w:rsid w:val="001547F9"/>
    <w:rsid w:val="001607D8"/>
    <w:rsid w:val="00160ECB"/>
    <w:rsid w:val="00161325"/>
    <w:rsid w:val="001716B1"/>
    <w:rsid w:val="0018357C"/>
    <w:rsid w:val="00184427"/>
    <w:rsid w:val="00184C2E"/>
    <w:rsid w:val="0018666F"/>
    <w:rsid w:val="00186BDF"/>
    <w:rsid w:val="001875B1"/>
    <w:rsid w:val="00192C36"/>
    <w:rsid w:val="001B2A35"/>
    <w:rsid w:val="001B339A"/>
    <w:rsid w:val="001C650B"/>
    <w:rsid w:val="001C72B5"/>
    <w:rsid w:val="001D2E7A"/>
    <w:rsid w:val="001D3992"/>
    <w:rsid w:val="001D4A3E"/>
    <w:rsid w:val="001E416D"/>
    <w:rsid w:val="001E49CD"/>
    <w:rsid w:val="001F4EF8"/>
    <w:rsid w:val="001F5AB1"/>
    <w:rsid w:val="001F5FD4"/>
    <w:rsid w:val="00201337"/>
    <w:rsid w:val="002022EA"/>
    <w:rsid w:val="002044E9"/>
    <w:rsid w:val="00205B17"/>
    <w:rsid w:val="00205D9B"/>
    <w:rsid w:val="002204DA"/>
    <w:rsid w:val="00222D4C"/>
    <w:rsid w:val="0022371A"/>
    <w:rsid w:val="00226702"/>
    <w:rsid w:val="00237785"/>
    <w:rsid w:val="00251FB9"/>
    <w:rsid w:val="002520AD"/>
    <w:rsid w:val="0025660A"/>
    <w:rsid w:val="00257DF8"/>
    <w:rsid w:val="00257E4A"/>
    <w:rsid w:val="0026038D"/>
    <w:rsid w:val="00267777"/>
    <w:rsid w:val="0027175D"/>
    <w:rsid w:val="0028314D"/>
    <w:rsid w:val="0029793F"/>
    <w:rsid w:val="002A1C42"/>
    <w:rsid w:val="002A617C"/>
    <w:rsid w:val="002A71CF"/>
    <w:rsid w:val="002B3E9D"/>
    <w:rsid w:val="002C77F4"/>
    <w:rsid w:val="002D0869"/>
    <w:rsid w:val="002D1DBA"/>
    <w:rsid w:val="002D78FE"/>
    <w:rsid w:val="002E4993"/>
    <w:rsid w:val="002E5BAC"/>
    <w:rsid w:val="002E7635"/>
    <w:rsid w:val="002F24A9"/>
    <w:rsid w:val="002F265A"/>
    <w:rsid w:val="0030413F"/>
    <w:rsid w:val="00305EFE"/>
    <w:rsid w:val="00313B4B"/>
    <w:rsid w:val="00313D85"/>
    <w:rsid w:val="00315CE3"/>
    <w:rsid w:val="0031629B"/>
    <w:rsid w:val="00321044"/>
    <w:rsid w:val="003251FE"/>
    <w:rsid w:val="00325987"/>
    <w:rsid w:val="003274DB"/>
    <w:rsid w:val="00327FBF"/>
    <w:rsid w:val="00332A7B"/>
    <w:rsid w:val="003343E0"/>
    <w:rsid w:val="00335E40"/>
    <w:rsid w:val="00344408"/>
    <w:rsid w:val="00345E37"/>
    <w:rsid w:val="00347F3E"/>
    <w:rsid w:val="003621C3"/>
    <w:rsid w:val="003623ED"/>
    <w:rsid w:val="0036382D"/>
    <w:rsid w:val="00380350"/>
    <w:rsid w:val="00380B4E"/>
    <w:rsid w:val="003816E4"/>
    <w:rsid w:val="0039131E"/>
    <w:rsid w:val="003A04A6"/>
    <w:rsid w:val="003A0BFE"/>
    <w:rsid w:val="003A7759"/>
    <w:rsid w:val="003A7F6E"/>
    <w:rsid w:val="003B03EA"/>
    <w:rsid w:val="003C7C34"/>
    <w:rsid w:val="003D0F37"/>
    <w:rsid w:val="003D5150"/>
    <w:rsid w:val="003F1901"/>
    <w:rsid w:val="003F1C3A"/>
    <w:rsid w:val="003F3645"/>
    <w:rsid w:val="00405E79"/>
    <w:rsid w:val="0041086B"/>
    <w:rsid w:val="00411E51"/>
    <w:rsid w:val="00414698"/>
    <w:rsid w:val="0042565E"/>
    <w:rsid w:val="00432C05"/>
    <w:rsid w:val="00435160"/>
    <w:rsid w:val="00436985"/>
    <w:rsid w:val="00440379"/>
    <w:rsid w:val="00441393"/>
    <w:rsid w:val="004420C3"/>
    <w:rsid w:val="00447CF0"/>
    <w:rsid w:val="00456F10"/>
    <w:rsid w:val="00471636"/>
    <w:rsid w:val="00474746"/>
    <w:rsid w:val="00476942"/>
    <w:rsid w:val="00477D62"/>
    <w:rsid w:val="004871A2"/>
    <w:rsid w:val="00492A8D"/>
    <w:rsid w:val="004944C8"/>
    <w:rsid w:val="004A0EBF"/>
    <w:rsid w:val="004A4EC4"/>
    <w:rsid w:val="004B64AC"/>
    <w:rsid w:val="004C0E4B"/>
    <w:rsid w:val="004E0BBB"/>
    <w:rsid w:val="004E1D57"/>
    <w:rsid w:val="004E2F16"/>
    <w:rsid w:val="004F5930"/>
    <w:rsid w:val="004F6196"/>
    <w:rsid w:val="00503044"/>
    <w:rsid w:val="00504F72"/>
    <w:rsid w:val="00523666"/>
    <w:rsid w:val="00525922"/>
    <w:rsid w:val="00526234"/>
    <w:rsid w:val="00534F34"/>
    <w:rsid w:val="00535444"/>
    <w:rsid w:val="0053692E"/>
    <w:rsid w:val="005378A6"/>
    <w:rsid w:val="00547837"/>
    <w:rsid w:val="00554540"/>
    <w:rsid w:val="00555C2F"/>
    <w:rsid w:val="00557434"/>
    <w:rsid w:val="00567BEF"/>
    <w:rsid w:val="005805D2"/>
    <w:rsid w:val="0058663C"/>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11DD"/>
    <w:rsid w:val="005E3989"/>
    <w:rsid w:val="005E4659"/>
    <w:rsid w:val="005E657A"/>
    <w:rsid w:val="005F1386"/>
    <w:rsid w:val="005F17C2"/>
    <w:rsid w:val="00600C2B"/>
    <w:rsid w:val="0061155A"/>
    <w:rsid w:val="006127AC"/>
    <w:rsid w:val="00614A44"/>
    <w:rsid w:val="006218E8"/>
    <w:rsid w:val="00626652"/>
    <w:rsid w:val="00634A78"/>
    <w:rsid w:val="0063718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39EF"/>
    <w:rsid w:val="0068553C"/>
    <w:rsid w:val="00685F34"/>
    <w:rsid w:val="006872B9"/>
    <w:rsid w:val="00695656"/>
    <w:rsid w:val="006975A8"/>
    <w:rsid w:val="006A000C"/>
    <w:rsid w:val="006A1012"/>
    <w:rsid w:val="006B4592"/>
    <w:rsid w:val="006B769D"/>
    <w:rsid w:val="006B7C71"/>
    <w:rsid w:val="006C1376"/>
    <w:rsid w:val="006C48F9"/>
    <w:rsid w:val="006D4280"/>
    <w:rsid w:val="006D746E"/>
    <w:rsid w:val="006D7FA0"/>
    <w:rsid w:val="006E0E7D"/>
    <w:rsid w:val="006E10BF"/>
    <w:rsid w:val="006E12D0"/>
    <w:rsid w:val="006E5C6C"/>
    <w:rsid w:val="006F1C14"/>
    <w:rsid w:val="00703A6A"/>
    <w:rsid w:val="00716248"/>
    <w:rsid w:val="00722236"/>
    <w:rsid w:val="00725CCA"/>
    <w:rsid w:val="0072737A"/>
    <w:rsid w:val="007311E7"/>
    <w:rsid w:val="00731DEE"/>
    <w:rsid w:val="00734BC6"/>
    <w:rsid w:val="007354B2"/>
    <w:rsid w:val="00737B99"/>
    <w:rsid w:val="007427B2"/>
    <w:rsid w:val="007541D3"/>
    <w:rsid w:val="0075462D"/>
    <w:rsid w:val="007567D6"/>
    <w:rsid w:val="007577D7"/>
    <w:rsid w:val="007715E8"/>
    <w:rsid w:val="00773A2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3BDC"/>
    <w:rsid w:val="007F5A9A"/>
    <w:rsid w:val="007F7544"/>
    <w:rsid w:val="00800995"/>
    <w:rsid w:val="00802629"/>
    <w:rsid w:val="00816F79"/>
    <w:rsid w:val="008172F8"/>
    <w:rsid w:val="008326B2"/>
    <w:rsid w:val="00846831"/>
    <w:rsid w:val="00860684"/>
    <w:rsid w:val="00862345"/>
    <w:rsid w:val="00865532"/>
    <w:rsid w:val="0086716A"/>
    <w:rsid w:val="00867686"/>
    <w:rsid w:val="008737D3"/>
    <w:rsid w:val="008747E0"/>
    <w:rsid w:val="00876841"/>
    <w:rsid w:val="00882B3C"/>
    <w:rsid w:val="0088783D"/>
    <w:rsid w:val="008972C3"/>
    <w:rsid w:val="008A28D9"/>
    <w:rsid w:val="008A30BA"/>
    <w:rsid w:val="008A7AA5"/>
    <w:rsid w:val="008C33B5"/>
    <w:rsid w:val="008C3A72"/>
    <w:rsid w:val="008C6391"/>
    <w:rsid w:val="008C6969"/>
    <w:rsid w:val="008C71A5"/>
    <w:rsid w:val="008D29F3"/>
    <w:rsid w:val="008E1F69"/>
    <w:rsid w:val="008E76B1"/>
    <w:rsid w:val="008F38BB"/>
    <w:rsid w:val="008F57D8"/>
    <w:rsid w:val="00902834"/>
    <w:rsid w:val="00911053"/>
    <w:rsid w:val="009115DD"/>
    <w:rsid w:val="00914330"/>
    <w:rsid w:val="00914E26"/>
    <w:rsid w:val="0091590F"/>
    <w:rsid w:val="00923B4D"/>
    <w:rsid w:val="0092540C"/>
    <w:rsid w:val="00925E0F"/>
    <w:rsid w:val="009305EB"/>
    <w:rsid w:val="00931A57"/>
    <w:rsid w:val="0093492E"/>
    <w:rsid w:val="009414E6"/>
    <w:rsid w:val="00952321"/>
    <w:rsid w:val="00953247"/>
    <w:rsid w:val="0095450F"/>
    <w:rsid w:val="00956901"/>
    <w:rsid w:val="00962EC1"/>
    <w:rsid w:val="00966183"/>
    <w:rsid w:val="00971591"/>
    <w:rsid w:val="00974564"/>
    <w:rsid w:val="00974E99"/>
    <w:rsid w:val="009764FA"/>
    <w:rsid w:val="00980192"/>
    <w:rsid w:val="00982A22"/>
    <w:rsid w:val="009937B3"/>
    <w:rsid w:val="00994D97"/>
    <w:rsid w:val="009A07B7"/>
    <w:rsid w:val="009A38AA"/>
    <w:rsid w:val="009B0127"/>
    <w:rsid w:val="009B1545"/>
    <w:rsid w:val="009B5023"/>
    <w:rsid w:val="009B543F"/>
    <w:rsid w:val="009B785E"/>
    <w:rsid w:val="009C26F8"/>
    <w:rsid w:val="009C609E"/>
    <w:rsid w:val="009D25B8"/>
    <w:rsid w:val="009D26AB"/>
    <w:rsid w:val="009E16EC"/>
    <w:rsid w:val="009E433C"/>
    <w:rsid w:val="009E4A4D"/>
    <w:rsid w:val="009E4B08"/>
    <w:rsid w:val="009E6578"/>
    <w:rsid w:val="009E6833"/>
    <w:rsid w:val="009F081F"/>
    <w:rsid w:val="009F4257"/>
    <w:rsid w:val="00A056D4"/>
    <w:rsid w:val="00A06A3D"/>
    <w:rsid w:val="00A10EBA"/>
    <w:rsid w:val="00A13E56"/>
    <w:rsid w:val="00A161DC"/>
    <w:rsid w:val="00A227BF"/>
    <w:rsid w:val="00A24838"/>
    <w:rsid w:val="00A2743E"/>
    <w:rsid w:val="00A30C33"/>
    <w:rsid w:val="00A31620"/>
    <w:rsid w:val="00A33EEA"/>
    <w:rsid w:val="00A4308C"/>
    <w:rsid w:val="00A44836"/>
    <w:rsid w:val="00A524B5"/>
    <w:rsid w:val="00A549B3"/>
    <w:rsid w:val="00A56184"/>
    <w:rsid w:val="00A67954"/>
    <w:rsid w:val="00A71E14"/>
    <w:rsid w:val="00A72ED7"/>
    <w:rsid w:val="00A748A1"/>
    <w:rsid w:val="00A8083F"/>
    <w:rsid w:val="00A83179"/>
    <w:rsid w:val="00A90D86"/>
    <w:rsid w:val="00A91DBA"/>
    <w:rsid w:val="00A92265"/>
    <w:rsid w:val="00A97900"/>
    <w:rsid w:val="00AA1D7A"/>
    <w:rsid w:val="00AA3E01"/>
    <w:rsid w:val="00AA60FF"/>
    <w:rsid w:val="00AB0BFA"/>
    <w:rsid w:val="00AB5FD9"/>
    <w:rsid w:val="00AB76B7"/>
    <w:rsid w:val="00AC33A2"/>
    <w:rsid w:val="00AD2E96"/>
    <w:rsid w:val="00AD38F7"/>
    <w:rsid w:val="00AE65F1"/>
    <w:rsid w:val="00AE6BB4"/>
    <w:rsid w:val="00AE6FBD"/>
    <w:rsid w:val="00AE74AD"/>
    <w:rsid w:val="00AF159C"/>
    <w:rsid w:val="00B01873"/>
    <w:rsid w:val="00B044E1"/>
    <w:rsid w:val="00B053FE"/>
    <w:rsid w:val="00B074AB"/>
    <w:rsid w:val="00B07717"/>
    <w:rsid w:val="00B17253"/>
    <w:rsid w:val="00B17D23"/>
    <w:rsid w:val="00B2583D"/>
    <w:rsid w:val="00B31A41"/>
    <w:rsid w:val="00B3287F"/>
    <w:rsid w:val="00B40199"/>
    <w:rsid w:val="00B47F80"/>
    <w:rsid w:val="00B502FF"/>
    <w:rsid w:val="00B528D3"/>
    <w:rsid w:val="00B60078"/>
    <w:rsid w:val="00B643DF"/>
    <w:rsid w:val="00B65300"/>
    <w:rsid w:val="00B67422"/>
    <w:rsid w:val="00B70BD4"/>
    <w:rsid w:val="00B712CA"/>
    <w:rsid w:val="00B73463"/>
    <w:rsid w:val="00B73C3A"/>
    <w:rsid w:val="00B76CAF"/>
    <w:rsid w:val="00B90123"/>
    <w:rsid w:val="00B9016D"/>
    <w:rsid w:val="00BA0F98"/>
    <w:rsid w:val="00BA1517"/>
    <w:rsid w:val="00BA4E39"/>
    <w:rsid w:val="00BA4F7F"/>
    <w:rsid w:val="00BA5754"/>
    <w:rsid w:val="00BA67FD"/>
    <w:rsid w:val="00BA7C48"/>
    <w:rsid w:val="00BC251F"/>
    <w:rsid w:val="00BC27F6"/>
    <w:rsid w:val="00BC294E"/>
    <w:rsid w:val="00BC39F4"/>
    <w:rsid w:val="00BD001F"/>
    <w:rsid w:val="00BD1587"/>
    <w:rsid w:val="00BD6A20"/>
    <w:rsid w:val="00BD7EE1"/>
    <w:rsid w:val="00BE5568"/>
    <w:rsid w:val="00BE5764"/>
    <w:rsid w:val="00BE7295"/>
    <w:rsid w:val="00BF1358"/>
    <w:rsid w:val="00C0106D"/>
    <w:rsid w:val="00C133BE"/>
    <w:rsid w:val="00C14C37"/>
    <w:rsid w:val="00C222B4"/>
    <w:rsid w:val="00C224C6"/>
    <w:rsid w:val="00C262E4"/>
    <w:rsid w:val="00C33E20"/>
    <w:rsid w:val="00C3407F"/>
    <w:rsid w:val="00C34F9F"/>
    <w:rsid w:val="00C35CF6"/>
    <w:rsid w:val="00C3725B"/>
    <w:rsid w:val="00C466A7"/>
    <w:rsid w:val="00C522BE"/>
    <w:rsid w:val="00C533EC"/>
    <w:rsid w:val="00C5470E"/>
    <w:rsid w:val="00C55EFB"/>
    <w:rsid w:val="00C56585"/>
    <w:rsid w:val="00C56B3F"/>
    <w:rsid w:val="00C6211D"/>
    <w:rsid w:val="00C65492"/>
    <w:rsid w:val="00C716E5"/>
    <w:rsid w:val="00C769CB"/>
    <w:rsid w:val="00C773D9"/>
    <w:rsid w:val="00C80307"/>
    <w:rsid w:val="00C80ACE"/>
    <w:rsid w:val="00C81162"/>
    <w:rsid w:val="00C83258"/>
    <w:rsid w:val="00C83666"/>
    <w:rsid w:val="00C85334"/>
    <w:rsid w:val="00C870B5"/>
    <w:rsid w:val="00C872BA"/>
    <w:rsid w:val="00C907DF"/>
    <w:rsid w:val="00C91630"/>
    <w:rsid w:val="00C9558A"/>
    <w:rsid w:val="00C966EB"/>
    <w:rsid w:val="00CA04B1"/>
    <w:rsid w:val="00CA2DFC"/>
    <w:rsid w:val="00CA4EC9"/>
    <w:rsid w:val="00CB03D4"/>
    <w:rsid w:val="00CB0617"/>
    <w:rsid w:val="00CB08B6"/>
    <w:rsid w:val="00CB137B"/>
    <w:rsid w:val="00CB7460"/>
    <w:rsid w:val="00CC2900"/>
    <w:rsid w:val="00CC35EF"/>
    <w:rsid w:val="00CC5048"/>
    <w:rsid w:val="00CC6246"/>
    <w:rsid w:val="00CD4FE4"/>
    <w:rsid w:val="00CE5E46"/>
    <w:rsid w:val="00CF2326"/>
    <w:rsid w:val="00CF49CC"/>
    <w:rsid w:val="00D04F0B"/>
    <w:rsid w:val="00D137FB"/>
    <w:rsid w:val="00D1463A"/>
    <w:rsid w:val="00D24632"/>
    <w:rsid w:val="00D252C9"/>
    <w:rsid w:val="00D32DDF"/>
    <w:rsid w:val="00D3592B"/>
    <w:rsid w:val="00D3700C"/>
    <w:rsid w:val="00D63054"/>
    <w:rsid w:val="00D638E0"/>
    <w:rsid w:val="00D653B1"/>
    <w:rsid w:val="00D72934"/>
    <w:rsid w:val="00D74AE1"/>
    <w:rsid w:val="00D75D42"/>
    <w:rsid w:val="00D80B20"/>
    <w:rsid w:val="00D865A8"/>
    <w:rsid w:val="00D9012A"/>
    <w:rsid w:val="00D91900"/>
    <w:rsid w:val="00D92C2D"/>
    <w:rsid w:val="00D9361E"/>
    <w:rsid w:val="00D94F38"/>
    <w:rsid w:val="00D96EF7"/>
    <w:rsid w:val="00DA17CD"/>
    <w:rsid w:val="00DB25B3"/>
    <w:rsid w:val="00DC3F60"/>
    <w:rsid w:val="00DD4CCB"/>
    <w:rsid w:val="00DD60F2"/>
    <w:rsid w:val="00DE0893"/>
    <w:rsid w:val="00DE2814"/>
    <w:rsid w:val="00DE6796"/>
    <w:rsid w:val="00DF41B2"/>
    <w:rsid w:val="00DF7056"/>
    <w:rsid w:val="00E01166"/>
    <w:rsid w:val="00E01272"/>
    <w:rsid w:val="00E03067"/>
    <w:rsid w:val="00E037C9"/>
    <w:rsid w:val="00E03846"/>
    <w:rsid w:val="00E069B6"/>
    <w:rsid w:val="00E16EB4"/>
    <w:rsid w:val="00E20A7D"/>
    <w:rsid w:val="00E21A27"/>
    <w:rsid w:val="00E27A2F"/>
    <w:rsid w:val="00E42A94"/>
    <w:rsid w:val="00E458BF"/>
    <w:rsid w:val="00E54BFB"/>
    <w:rsid w:val="00E54CD7"/>
    <w:rsid w:val="00E56BEF"/>
    <w:rsid w:val="00E628DC"/>
    <w:rsid w:val="00E706E7"/>
    <w:rsid w:val="00E773C3"/>
    <w:rsid w:val="00E818AD"/>
    <w:rsid w:val="00E84229"/>
    <w:rsid w:val="00E84965"/>
    <w:rsid w:val="00E90E4E"/>
    <w:rsid w:val="00E9391E"/>
    <w:rsid w:val="00EA1052"/>
    <w:rsid w:val="00EA218F"/>
    <w:rsid w:val="00EA4F29"/>
    <w:rsid w:val="00EA5B27"/>
    <w:rsid w:val="00EA5F83"/>
    <w:rsid w:val="00EA6F9D"/>
    <w:rsid w:val="00EB6F3C"/>
    <w:rsid w:val="00EC1E2C"/>
    <w:rsid w:val="00EC248E"/>
    <w:rsid w:val="00EC2B9A"/>
    <w:rsid w:val="00EC3723"/>
    <w:rsid w:val="00EC568A"/>
    <w:rsid w:val="00EC7C87"/>
    <w:rsid w:val="00ED030E"/>
    <w:rsid w:val="00ED0964"/>
    <w:rsid w:val="00ED2A8D"/>
    <w:rsid w:val="00ED3EEE"/>
    <w:rsid w:val="00ED4450"/>
    <w:rsid w:val="00EE1F34"/>
    <w:rsid w:val="00EE54CB"/>
    <w:rsid w:val="00EE557B"/>
    <w:rsid w:val="00EE636C"/>
    <w:rsid w:val="00EE6424"/>
    <w:rsid w:val="00EE7377"/>
    <w:rsid w:val="00EE7527"/>
    <w:rsid w:val="00EF1C54"/>
    <w:rsid w:val="00EF32DF"/>
    <w:rsid w:val="00EF404B"/>
    <w:rsid w:val="00F00376"/>
    <w:rsid w:val="00F01F0C"/>
    <w:rsid w:val="00F02A5A"/>
    <w:rsid w:val="00F05608"/>
    <w:rsid w:val="00F11368"/>
    <w:rsid w:val="00F11764"/>
    <w:rsid w:val="00F157E2"/>
    <w:rsid w:val="00F259E2"/>
    <w:rsid w:val="00F3433C"/>
    <w:rsid w:val="00F41F0B"/>
    <w:rsid w:val="00F527AC"/>
    <w:rsid w:val="00F5503F"/>
    <w:rsid w:val="00F61D83"/>
    <w:rsid w:val="00F65DD1"/>
    <w:rsid w:val="00F70236"/>
    <w:rsid w:val="00F707B3"/>
    <w:rsid w:val="00F71135"/>
    <w:rsid w:val="00F7360C"/>
    <w:rsid w:val="00F74309"/>
    <w:rsid w:val="00F77447"/>
    <w:rsid w:val="00F82C35"/>
    <w:rsid w:val="00F90461"/>
    <w:rsid w:val="00F968D8"/>
    <w:rsid w:val="00FA370D"/>
    <w:rsid w:val="00FA66F1"/>
    <w:rsid w:val="00FC06AF"/>
    <w:rsid w:val="00FC378B"/>
    <w:rsid w:val="00FC3977"/>
    <w:rsid w:val="00FD0B0E"/>
    <w:rsid w:val="00FD2566"/>
    <w:rsid w:val="00FD2F16"/>
    <w:rsid w:val="00FD3052"/>
    <w:rsid w:val="00FD6065"/>
    <w:rsid w:val="00FD7660"/>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3C04D396"/>
  <w15:docId w15:val="{79A4A2A6-4DB0-4BA1-8D33-F1E9FB870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110865"/>
    <w:pPr>
      <w:keepNext/>
      <w:keepLines/>
      <w:numPr>
        <w:numId w:val="4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10865"/>
    <w:pPr>
      <w:keepNext/>
      <w:keepLines/>
      <w:numPr>
        <w:ilvl w:val="1"/>
        <w:numId w:val="4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110865"/>
    <w:pPr>
      <w:keepNext/>
      <w:keepLines/>
      <w:numPr>
        <w:ilvl w:val="2"/>
        <w:numId w:val="4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110865"/>
    <w:pPr>
      <w:keepNext/>
      <w:keepLines/>
      <w:numPr>
        <w:ilvl w:val="3"/>
        <w:numId w:val="4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110865"/>
    <w:pPr>
      <w:keepNext/>
      <w:keepLines/>
      <w:numPr>
        <w:ilvl w:val="4"/>
        <w:numId w:val="42"/>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110865"/>
    <w:pPr>
      <w:keepNext/>
      <w:keepLines/>
      <w:numPr>
        <w:ilvl w:val="5"/>
        <w:numId w:val="4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110865"/>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110865"/>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110865"/>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110865"/>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D63054"/>
    <w:pPr>
      <w:spacing w:after="0" w:line="240" w:lineRule="auto"/>
    </w:pPr>
    <w:rPr>
      <w:sz w:val="18"/>
      <w:lang w:val="en-GB"/>
    </w:rPr>
  </w:style>
  <w:style w:type="paragraph" w:styleId="Title">
    <w:name w:val="Title"/>
    <w:basedOn w:val="Normal"/>
    <w:link w:val="TitleChar"/>
    <w:qFormat/>
    <w:rsid w:val="00773A27"/>
    <w:pPr>
      <w:spacing w:line="240" w:lineRule="auto"/>
      <w:jc w:val="center"/>
    </w:pPr>
    <w:rPr>
      <w:rFonts w:ascii="Times New Roman" w:eastAsia="Times New Roman" w:hAnsi="Times New Roman" w:cs="Times New Roman"/>
      <w:b/>
      <w:sz w:val="32"/>
      <w:szCs w:val="20"/>
      <w:lang w:val="nb-NO" w:eastAsia="ja-JP"/>
    </w:rPr>
  </w:style>
  <w:style w:type="character" w:customStyle="1" w:styleId="TitleChar">
    <w:name w:val="Title Char"/>
    <w:basedOn w:val="DefaultParagraphFont"/>
    <w:link w:val="Title"/>
    <w:rsid w:val="00773A27"/>
    <w:rPr>
      <w:rFonts w:ascii="Times New Roman" w:eastAsia="Times New Roman" w:hAnsi="Times New Roman" w:cs="Times New Roman"/>
      <w:b/>
      <w:sz w:val="32"/>
      <w:szCs w:val="20"/>
      <w:lang w:val="nb-NO" w:eastAsia="ja-JP"/>
    </w:rPr>
  </w:style>
  <w:style w:type="character" w:customStyle="1" w:styleId="shorttext">
    <w:name w:val="short_text"/>
    <w:rsid w:val="00773A27"/>
  </w:style>
  <w:style w:type="character" w:customStyle="1" w:styleId="alt-edited1">
    <w:name w:val="alt-edited1"/>
    <w:rsid w:val="00773A27"/>
    <w:rPr>
      <w:color w:val="4D90F0"/>
    </w:rPr>
  </w:style>
  <w:style w:type="paragraph" w:customStyle="1" w:styleId="normal2">
    <w:name w:val="normal2"/>
    <w:basedOn w:val="Normal"/>
    <w:link w:val="normal2Car"/>
    <w:qFormat/>
    <w:rsid w:val="00773A27"/>
    <w:pPr>
      <w:spacing w:before="240" w:line="276" w:lineRule="auto"/>
      <w:ind w:left="851"/>
      <w:jc w:val="both"/>
    </w:pPr>
    <w:rPr>
      <w:rFonts w:ascii="Arial" w:eastAsia="Times New Roman" w:hAnsi="Arial" w:cs="Times New Roman"/>
      <w:sz w:val="24"/>
      <w:szCs w:val="24"/>
      <w:lang w:val="es-ES" w:eastAsia="es-ES"/>
    </w:rPr>
  </w:style>
  <w:style w:type="character" w:customStyle="1" w:styleId="normal2Car">
    <w:name w:val="normal2 Car"/>
    <w:link w:val="normal2"/>
    <w:rsid w:val="00773A27"/>
    <w:rPr>
      <w:rFonts w:ascii="Arial" w:eastAsia="Times New Roman" w:hAnsi="Arial" w:cs="Times New Roman"/>
      <w:sz w:val="24"/>
      <w:szCs w:val="24"/>
      <w:lang w:val="es-ES" w:eastAsia="es-ES"/>
    </w:rPr>
  </w:style>
  <w:style w:type="paragraph" w:styleId="ListBullet">
    <w:name w:val="List Bullet"/>
    <w:basedOn w:val="Normal"/>
    <w:unhideWhenUsed/>
    <w:rsid w:val="00DF7056"/>
    <w:pPr>
      <w:numPr>
        <w:numId w:val="4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08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9.png"/><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png"/><Relationship Id="rId33" Type="http://schemas.openxmlformats.org/officeDocument/2006/relationships/image" Target="media/image12.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yperlink" Target="http://www.iala-aism.org/products-projects/technical-area/calculation-working-tools/solar-sizing-to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image" Target="media/image11.emf"/><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image" Target="media/image10.jpeg"/><Relationship Id="rId30" Type="http://schemas.openxmlformats.org/officeDocument/2006/relationships/header" Target="header10.xml"/><Relationship Id="rId35" Type="http://schemas.openxmlformats.org/officeDocument/2006/relationships/header" Target="header1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28E88-C054-48FE-986E-31725DB2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16</Pages>
  <Words>3703</Words>
  <Characters>21110</Characters>
  <Application>Microsoft Office Word</Application>
  <DocSecurity>0</DocSecurity>
  <Lines>175</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24764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10</cp:revision>
  <dcterms:created xsi:type="dcterms:W3CDTF">2017-03-29T10:28:00Z</dcterms:created>
  <dcterms:modified xsi:type="dcterms:W3CDTF">2017-07-27T16:59:00Z</dcterms:modified>
</cp:coreProperties>
</file>